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03AE3" w14:textId="1AC02960" w:rsidR="000331A6" w:rsidRPr="00925E0B" w:rsidRDefault="000331A6">
      <w:pPr>
        <w:rPr>
          <w:b/>
          <w:sz w:val="28"/>
          <w:szCs w:val="28"/>
        </w:rPr>
      </w:pPr>
      <w:bookmarkStart w:id="0" w:name="_GoBack"/>
      <w:bookmarkEnd w:id="0"/>
      <w:r w:rsidRPr="00925E0B">
        <w:rPr>
          <w:b/>
          <w:sz w:val="28"/>
          <w:szCs w:val="28"/>
        </w:rPr>
        <w:t>PI Name:</w:t>
      </w:r>
      <w:r w:rsidR="00F95F27">
        <w:rPr>
          <w:b/>
          <w:sz w:val="28"/>
          <w:szCs w:val="28"/>
        </w:rPr>
        <w:t xml:space="preserve"> </w:t>
      </w:r>
      <w:r w:rsidR="00057AE3">
        <w:rPr>
          <w:b/>
          <w:sz w:val="28"/>
          <w:szCs w:val="28"/>
        </w:rPr>
        <w:t>David C.</w:t>
      </w:r>
      <w:ins w:id="1" w:author="David Powers" w:date="2017-05-28T16:03:00Z">
        <w:r w:rsidR="00057AE3">
          <w:rPr>
            <w:b/>
            <w:sz w:val="28"/>
            <w:szCs w:val="28"/>
          </w:rPr>
          <w:t xml:space="preserve"> Powers</w:t>
        </w:r>
        <w:r w:rsidR="008569D3">
          <w:rPr>
            <w:b/>
            <w:sz w:val="28"/>
            <w:szCs w:val="28"/>
          </w:rPr>
          <w:t xml:space="preserve"> and Tamara M.</w:t>
        </w:r>
      </w:ins>
      <w:r w:rsidR="008569D3">
        <w:rPr>
          <w:b/>
          <w:sz w:val="28"/>
          <w:szCs w:val="28"/>
        </w:rPr>
        <w:t xml:space="preserve"> Powers</w:t>
      </w:r>
      <w:r w:rsidR="00F95F27">
        <w:rPr>
          <w:b/>
          <w:sz w:val="28"/>
          <w:szCs w:val="28"/>
        </w:rPr>
        <w:t>, Texas A&amp;M</w:t>
      </w:r>
      <w:r w:rsidR="00634B09">
        <w:rPr>
          <w:b/>
          <w:sz w:val="28"/>
          <w:szCs w:val="28"/>
        </w:rPr>
        <w:t xml:space="preserve"> University</w:t>
      </w:r>
    </w:p>
    <w:p w14:paraId="51315A05" w14:textId="59CBAB83" w:rsidR="000331A6" w:rsidRPr="009C5694" w:rsidRDefault="00760C9B" w:rsidP="00F849B0">
      <w:pPr>
        <w:jc w:val="both"/>
      </w:pPr>
      <w:r>
        <w:rPr>
          <w:b/>
          <w:sz w:val="28"/>
        </w:rPr>
        <w:t>Science</w:t>
      </w:r>
      <w:r w:rsidR="000331A6" w:rsidRPr="000331A6">
        <w:rPr>
          <w:b/>
          <w:sz w:val="28"/>
        </w:rPr>
        <w:t xml:space="preserve"> Education Title</w:t>
      </w:r>
      <w:r w:rsidR="008501EB">
        <w:rPr>
          <w:b/>
          <w:sz w:val="28"/>
        </w:rPr>
        <w:t>:</w:t>
      </w:r>
      <w:r w:rsidR="000331A6">
        <w:t xml:space="preserve"> </w:t>
      </w:r>
      <w:r w:rsidR="00057AE3">
        <w:t>Photochemical Initiation of Radical Polymerization Reactions</w:t>
      </w:r>
    </w:p>
    <w:p w14:paraId="6D574A61" w14:textId="3DD6F8D0" w:rsidR="000331A6" w:rsidRDefault="000331A6" w:rsidP="002C7ABD">
      <w:pPr>
        <w:jc w:val="both"/>
      </w:pPr>
      <w:r w:rsidRPr="000331A6">
        <w:rPr>
          <w:b/>
          <w:sz w:val="28"/>
        </w:rPr>
        <w:t>Overview</w:t>
      </w:r>
      <w:r w:rsidR="008501EB">
        <w:rPr>
          <w:b/>
          <w:sz w:val="28"/>
        </w:rPr>
        <w:t>:</w:t>
      </w:r>
      <w:r w:rsidRPr="000331A6">
        <w:rPr>
          <w:b/>
          <w:sz w:val="28"/>
        </w:rPr>
        <w:t xml:space="preserve"> </w:t>
      </w:r>
    </w:p>
    <w:p w14:paraId="3C262672" w14:textId="5D16FFAB" w:rsidR="009F3FE2" w:rsidRPr="009F3FE2" w:rsidRDefault="00057AE3" w:rsidP="000D1E90">
      <w:pPr>
        <w:jc w:val="both"/>
      </w:pPr>
      <w:r>
        <w:t xml:space="preserve">In this video, we will carry out the photochemically initiated polymerization of </w:t>
      </w:r>
      <w:r w:rsidR="000D1E90">
        <w:t>styrene to generate polystyrene, which is an important commodity plastic</w:t>
      </w:r>
      <w:r>
        <w:t xml:space="preserve">. We will learn </w:t>
      </w:r>
      <w:r w:rsidR="000D1E90">
        <w:t>the fundamentals of photochemistry and use simple photochemistry to initiate radical polymerization reactions. Specifically, i</w:t>
      </w:r>
      <w:r w:rsidR="002C021C">
        <w:t xml:space="preserve">n this module we will examine the </w:t>
      </w:r>
      <w:r w:rsidR="000D1E90">
        <w:t>photo</w:t>
      </w:r>
      <w:r w:rsidR="002C021C">
        <w:t>chemistry of benzoyl peroxide</w:t>
      </w:r>
      <w:r w:rsidR="000D1E90">
        <w:t xml:space="preserve"> and its role as a photoinitiator of styrene polymerization reactions. In the described experiments, we will understand the role of wavelength, photon absorption, and excited state structure on the efficiency (measured as quantum yield) of photochemical reactions. </w:t>
      </w:r>
    </w:p>
    <w:p w14:paraId="08A83A6D" w14:textId="169FD564" w:rsidR="00182CC8" w:rsidRDefault="00B84DE8" w:rsidP="002C7ABD">
      <w:pPr>
        <w:jc w:val="both"/>
      </w:pPr>
      <w:r>
        <w:rPr>
          <w:b/>
          <w:sz w:val="28"/>
          <w:szCs w:val="28"/>
        </w:rPr>
        <w:t>Principles</w:t>
      </w:r>
      <w:r w:rsidR="008501EB">
        <w:rPr>
          <w:b/>
          <w:sz w:val="28"/>
          <w:szCs w:val="28"/>
        </w:rPr>
        <w:t>:</w:t>
      </w:r>
      <w:r>
        <w:rPr>
          <w:b/>
          <w:sz w:val="28"/>
          <w:szCs w:val="28"/>
        </w:rPr>
        <w:t xml:space="preserve"> </w:t>
      </w:r>
    </w:p>
    <w:p w14:paraId="3EEDC8DD" w14:textId="24E7E316" w:rsidR="00B264D5" w:rsidRDefault="00057AE3" w:rsidP="00FC26C0">
      <w:pPr>
        <w:jc w:val="both"/>
      </w:pPr>
      <w:r>
        <w:t>Organic polymers are ubiquitous chemicals in everyday life</w:t>
      </w:r>
      <w:r w:rsidR="00B264D5">
        <w:t>.</w:t>
      </w:r>
      <w:r>
        <w:t xml:space="preserve"> </w:t>
      </w:r>
      <w:r w:rsidR="00B264D5">
        <w:t xml:space="preserve">Polyolefins, which are generated by polymerization of alkene monomers, </w:t>
      </w:r>
      <w:r>
        <w:t xml:space="preserve">comprise common plastics and rubbers found in drinking cups, soda bottles, car tires, and even </w:t>
      </w:r>
      <w:r w:rsidR="00B264D5">
        <w:t xml:space="preserve">some </w:t>
      </w:r>
      <w:r>
        <w:t xml:space="preserve">fabrics. </w:t>
      </w:r>
      <w:r w:rsidR="00B264D5">
        <w:t xml:space="preserve">Polystyrene, for example, is a polymer based on styrene monomers, and </w:t>
      </w:r>
      <w:r w:rsidR="00D054E3">
        <w:t>finds important applications in protective packaging (</w:t>
      </w:r>
      <w:r w:rsidR="00D054E3" w:rsidRPr="00C4364E">
        <w:rPr>
          <w:i/>
        </w:rPr>
        <w:t>i.e.</w:t>
      </w:r>
      <w:r w:rsidR="00D054E3">
        <w:t xml:space="preserve"> packing peanuts), </w:t>
      </w:r>
      <w:r w:rsidR="00B264D5">
        <w:t xml:space="preserve">water </w:t>
      </w:r>
      <w:r w:rsidR="00D054E3">
        <w:t>bottles, and disposable forks and knives. Polystyrene is generated on several million tons per year.</w:t>
      </w:r>
      <w:r w:rsidR="002C021C">
        <w:t xml:space="preserve"> </w:t>
      </w:r>
    </w:p>
    <w:p w14:paraId="57DF8A4C" w14:textId="6EFF83E1" w:rsidR="00D054E3" w:rsidRDefault="00D054E3" w:rsidP="00FC26C0">
      <w:pPr>
        <w:jc w:val="both"/>
      </w:pPr>
      <w:r>
        <w:t xml:space="preserve">Polymer synthesis is a field of chemistry devoted to developing methods to initiate and control polymer growth </w:t>
      </w:r>
      <w:r w:rsidR="00B264D5">
        <w:t>in order</w:t>
      </w:r>
      <w:r>
        <w:t xml:space="preserve"> to generate polymers with specific targeted applications. For example, the exact properties of polyolefin materials depend intimately on the polymer chain structure, and structural factors such as extent of chain branching can completely change the properties of polymeric materials built from the same monomer units. </w:t>
      </w:r>
    </w:p>
    <w:p w14:paraId="11DEA184" w14:textId="119F34FD" w:rsidR="002A059F" w:rsidRDefault="002A059F" w:rsidP="002C7ABD">
      <w:pPr>
        <w:jc w:val="both"/>
      </w:pPr>
      <w:r>
        <w:t>Simple olefins do not spontaneously participate in polymerization chemistry</w:t>
      </w:r>
      <w:r w:rsidR="004A19FD">
        <w:t>,</w:t>
      </w:r>
      <w:r>
        <w:t xml:space="preserve"> despite the fact that these reactions are thermodynamically downhill. To get efficient polymerization to proceed, either initiators or catalysts, which lower the kinetic barrier to polymerization, are required. </w:t>
      </w:r>
      <w:r w:rsidR="00B264D5">
        <w:t>B</w:t>
      </w:r>
      <w:r w:rsidR="009D4A33">
        <w:t xml:space="preserve">enzoyl peroxide </w:t>
      </w:r>
      <w:r w:rsidR="00B264D5">
        <w:t xml:space="preserve">is an example of an effective radical initiator for </w:t>
      </w:r>
      <w:r w:rsidR="009D4A33">
        <w:t xml:space="preserve">polymer </w:t>
      </w:r>
      <w:r w:rsidR="00B264D5">
        <w:t>growth</w:t>
      </w:r>
      <w:r w:rsidR="009D4A33">
        <w:t xml:space="preserve">. </w:t>
      </w:r>
      <w:r w:rsidR="00B264D5">
        <w:t xml:space="preserve">Photochemically promoted homolytic </w:t>
      </w:r>
      <w:r w:rsidR="009D4A33">
        <w:t>cleavage of the O–O bond results initially in the generation of carboxylate radicals and, following decarboxylation, in phenyl radicals and CO</w:t>
      </w:r>
      <w:r w:rsidR="009D4A33">
        <w:rPr>
          <w:vertAlign w:val="subscript"/>
        </w:rPr>
        <w:t>2</w:t>
      </w:r>
      <w:r w:rsidR="009D4A33" w:rsidRPr="009D4A33">
        <w:t xml:space="preserve"> (</w:t>
      </w:r>
      <w:r w:rsidR="009D4A33" w:rsidRPr="007E4BC5">
        <w:rPr>
          <w:b/>
        </w:rPr>
        <w:t>Figure 1</w:t>
      </w:r>
      <w:r w:rsidR="009D4A33" w:rsidRPr="009D4A33">
        <w:t>)</w:t>
      </w:r>
      <w:r w:rsidR="009D4A33">
        <w:t>.</w:t>
      </w:r>
      <w:r w:rsidR="00B264D5">
        <w:t xml:space="preserve"> These phenyl radicals react with styrene to generate a new C–C bond and a benzylic radical. This initially formed benzylic radical can react with additional styrene in a radical chain reaction to eventually afford long-chains of polystyrene.</w:t>
      </w:r>
    </w:p>
    <w:p w14:paraId="26409692" w14:textId="122AA4E5" w:rsidR="00094C85" w:rsidRDefault="00660427" w:rsidP="002C7ABD">
      <w:pPr>
        <w:jc w:val="both"/>
      </w:pPr>
      <w:r>
        <w:t>The basis of photochemistry is that photon absorption generates a molecular excited state, which participates in chemi</w:t>
      </w:r>
      <w:r w:rsidR="00B264D5">
        <w:t>cal reaction.</w:t>
      </w:r>
      <w:r w:rsidR="00B264D5" w:rsidDel="00B264D5">
        <w:t xml:space="preserve"> </w:t>
      </w:r>
      <w:r>
        <w:t xml:space="preserve"> In order to access the </w:t>
      </w:r>
      <w:r w:rsidR="00D161E5">
        <w:t>required molecular excited state, the molecule of interest (in this case benzoyl peroxide) needs to have absorb</w:t>
      </w:r>
      <w:r w:rsidR="000C749A">
        <w:t>ed</w:t>
      </w:r>
      <w:r w:rsidR="00D161E5">
        <w:t xml:space="preserve"> light at the energy delivered. </w:t>
      </w:r>
      <w:r w:rsidR="00ED533C">
        <w:t>B</w:t>
      </w:r>
      <w:r w:rsidR="00D161E5">
        <w:t>enzoyl peroxide</w:t>
      </w:r>
      <w:r w:rsidR="00ED533C">
        <w:t xml:space="preserve"> absorbs only in the UV portion of the spectrum; O–O homolysis can be initiated by irradiation with ~</w:t>
      </w:r>
      <w:r w:rsidR="00B264D5">
        <w:t xml:space="preserve">250 </w:t>
      </w:r>
      <w:r w:rsidR="00D161E5">
        <w:t>nm</w:t>
      </w:r>
      <w:r w:rsidR="00C60A7D">
        <w:t xml:space="preserve"> </w:t>
      </w:r>
      <w:r w:rsidR="00ED533C">
        <w:t xml:space="preserve">light. This wavelength is too short for the human eye to see. To illustrate the importance of photon absorption of </w:t>
      </w:r>
      <w:r w:rsidR="00ED533C">
        <w:lastRenderedPageBreak/>
        <w:t xml:space="preserve">photochemistry, we will first </w:t>
      </w:r>
      <w:r w:rsidR="00911CDF">
        <w:t xml:space="preserve">examine </w:t>
      </w:r>
      <w:r w:rsidR="00ED533C">
        <w:t xml:space="preserve">the </w:t>
      </w:r>
      <w:r w:rsidR="00911CDF">
        <w:t>polymerization of styrene initiated by benzoyl peroxide directly</w:t>
      </w:r>
      <w:r w:rsidR="00ED533C">
        <w:t xml:space="preserve"> under visible light irradiation.</w:t>
      </w:r>
      <w:r w:rsidR="00C60A7D">
        <w:t xml:space="preserve"> The absorption spectrum of benzoyl peroxide does not have significant absorption in the visible</w:t>
      </w:r>
      <w:r w:rsidR="0062061A">
        <w:t xml:space="preserve"> region</w:t>
      </w:r>
      <w:r w:rsidR="00C60A7D">
        <w:t xml:space="preserve"> (benzoyl peroxide is colorless) and photoinduced polymerization with visible light is not facile. </w:t>
      </w:r>
    </w:p>
    <w:p w14:paraId="0581B251" w14:textId="250369AD" w:rsidR="0071690C" w:rsidRDefault="00911CDF" w:rsidP="002C7ABD">
      <w:pPr>
        <w:jc w:val="both"/>
      </w:pPr>
      <w:r>
        <w:t xml:space="preserve">In order to overcome the poor absorptivity of many organic molecules towards visible light, photosensitizers are utilized. </w:t>
      </w:r>
      <w:r w:rsidR="00ED533C">
        <w:t xml:space="preserve">Photosensitizers are molecules that participate in photon absorption and then transfer energy to a different molecule to promote photochemical reactions. </w:t>
      </w:r>
      <w:r w:rsidR="0071690C">
        <w:t xml:space="preserve">Benzophenone is a common photosensitizer; the photochemistry of this molecule is described in </w:t>
      </w:r>
      <w:r w:rsidR="0071690C" w:rsidRPr="007E4BC5">
        <w:rPr>
          <w:b/>
        </w:rPr>
        <w:t>Figure 2</w:t>
      </w:r>
      <w:r w:rsidR="0071690C">
        <w:t xml:space="preserve">. Photon absorption in the ground state generates a singlet excited state. Intersystem crossing affords the triplet ground state, which compared to the singlet excited state, is long lived. Energy transfer from the triplet excited state to benzoyl peroxide can lead to O–O bond cleavage and radical-chain initiation. The photosenstitizer is useful because unlike benzoyl peroxide, it has substantial absorption in the visible spectrum. </w:t>
      </w:r>
    </w:p>
    <w:p w14:paraId="71026DCE" w14:textId="61776F12" w:rsidR="0071690C" w:rsidRDefault="0071690C" w:rsidP="0062061A">
      <w:pPr>
        <w:jc w:val="both"/>
      </w:pPr>
      <w:r>
        <w:t xml:space="preserve">In competition with energy transfer to substrate, the triplet excited state can undergo </w:t>
      </w:r>
      <w:r w:rsidR="00ED533C">
        <w:t xml:space="preserve">relaxation </w:t>
      </w:r>
      <w:r>
        <w:t xml:space="preserve">to regenerate the singlet ground state; if this process is fast relative to energy transfer, then sensitization is not efficient. The efficiency of sensitization is measured by the quantum yield, which is a measure of the fraction of absorbed photons that are utilized productively in the targeted chemical reaction. </w:t>
      </w:r>
      <w:r w:rsidR="004D1045">
        <w:t xml:space="preserve">In order </w:t>
      </w:r>
      <w:r w:rsidR="000C749A">
        <w:t>for</w:t>
      </w:r>
      <w:r w:rsidR="004D1045">
        <w:t xml:space="preserve"> photosensitizers to work effectively, the excited state of the sensitizer must encounter the other reactant; in our case, the triplet excited state of benzophenone must encounter benzoylperoxide in order to accomplish energy transfer. The </w:t>
      </w:r>
      <w:r w:rsidR="00642188">
        <w:t>quantum yield</w:t>
      </w:r>
      <w:r w:rsidR="00812E1A">
        <w:t xml:space="preserve"> of </w:t>
      </w:r>
      <w:r w:rsidR="004D1045">
        <w:t xml:space="preserve">polymerization using </w:t>
      </w:r>
      <w:r w:rsidR="00812E1A">
        <w:t xml:space="preserve">bimolecular initiators </w:t>
      </w:r>
      <w:r w:rsidR="00642188">
        <w:t>is low</w:t>
      </w:r>
      <w:r w:rsidR="004D1045">
        <w:t xml:space="preserve"> if relatively few of the photogenerated</w:t>
      </w:r>
      <w:r w:rsidR="00642188">
        <w:t xml:space="preserve"> benzophenone excited states result in generation of benzoyl radicals by O–O cleavage.</w:t>
      </w:r>
      <w:r w:rsidR="00812E1A">
        <w:t xml:space="preserve"> </w:t>
      </w:r>
    </w:p>
    <w:p w14:paraId="20DFAAA0" w14:textId="77777777" w:rsidR="00670E8E" w:rsidRDefault="00670E8E" w:rsidP="002C7ABD">
      <w:pPr>
        <w:jc w:val="both"/>
      </w:pPr>
    </w:p>
    <w:p w14:paraId="3FA175F8" w14:textId="30378DA0" w:rsidR="00670E8E" w:rsidRDefault="00670E8E" w:rsidP="00C4364E">
      <w:pPr>
        <w:jc w:val="center"/>
      </w:pPr>
      <w:r>
        <w:t>Quantum Yield = photoreactions accomplished / photons absorbed</w:t>
      </w:r>
    </w:p>
    <w:p w14:paraId="1E29DB6A" w14:textId="77777777" w:rsidR="00AE5264" w:rsidRDefault="00AE5264" w:rsidP="00C4364E">
      <w:pPr>
        <w:jc w:val="center"/>
      </w:pPr>
    </w:p>
    <w:p w14:paraId="4C7C8839" w14:textId="7CAC2033" w:rsidR="006C4928" w:rsidRDefault="006C4928" w:rsidP="002C7ABD">
      <w:pPr>
        <w:jc w:val="both"/>
      </w:pPr>
      <w:r>
        <w:t xml:space="preserve">Through the experiments that are outlined in this </w:t>
      </w:r>
      <w:r w:rsidR="0062061A">
        <w:t>video</w:t>
      </w:r>
      <w:r>
        <w:t xml:space="preserve">, </w:t>
      </w:r>
      <w:r w:rsidR="000C749A">
        <w:t xml:space="preserve">we </w:t>
      </w:r>
      <w:r>
        <w:t>will confront the topics of photochemistry, triplet sensitizers, and polymerization chemistry.</w:t>
      </w:r>
    </w:p>
    <w:p w14:paraId="09E4F3B8" w14:textId="6CD1629B" w:rsidR="00467282" w:rsidRDefault="000331A6" w:rsidP="00182CC8">
      <w:pPr>
        <w:rPr>
          <w:sz w:val="28"/>
        </w:rPr>
      </w:pPr>
      <w:r w:rsidRPr="00467282">
        <w:rPr>
          <w:b/>
          <w:sz w:val="28"/>
        </w:rPr>
        <w:t>Procedure</w:t>
      </w:r>
      <w:r w:rsidR="00E1262F">
        <w:rPr>
          <w:b/>
          <w:sz w:val="28"/>
        </w:rPr>
        <w:t>:</w:t>
      </w:r>
      <w:r w:rsidR="00467282" w:rsidRPr="00467282">
        <w:rPr>
          <w:sz w:val="28"/>
        </w:rPr>
        <w:t xml:space="preserve"> </w:t>
      </w:r>
    </w:p>
    <w:p w14:paraId="63798350" w14:textId="3BFF4C67" w:rsidR="000C749A" w:rsidRDefault="00FC495A" w:rsidP="002C7ABD">
      <w:pPr>
        <w:pStyle w:val="ListParagraph"/>
        <w:widowControl w:val="0"/>
        <w:numPr>
          <w:ilvl w:val="0"/>
          <w:numId w:val="5"/>
        </w:numPr>
        <w:autoSpaceDE w:val="0"/>
        <w:autoSpaceDN w:val="0"/>
        <w:adjustRightInd w:val="0"/>
        <w:spacing w:after="0"/>
        <w:jc w:val="both"/>
        <w:rPr>
          <w:rFonts w:ascii="Cambria" w:hAnsi="Cambria" w:cs="Times New Roman"/>
          <w:lang w:val="en-GB"/>
        </w:rPr>
      </w:pPr>
      <w:r>
        <w:rPr>
          <w:rFonts w:ascii="Cambria" w:hAnsi="Cambria" w:cs="Times New Roman"/>
          <w:lang w:val="en-GB"/>
        </w:rPr>
        <w:t>Measure the absorption spectrum of benzoyl peroxide</w:t>
      </w:r>
      <w:r w:rsidR="000C749A">
        <w:rPr>
          <w:rFonts w:ascii="Cambria" w:hAnsi="Cambria" w:cs="Times New Roman"/>
          <w:lang w:val="en-GB"/>
        </w:rPr>
        <w:t xml:space="preserve">. </w:t>
      </w:r>
    </w:p>
    <w:p w14:paraId="101702DA" w14:textId="77777777" w:rsidR="0062061A" w:rsidRDefault="0062061A" w:rsidP="0062061A">
      <w:pPr>
        <w:pStyle w:val="ListParagraph"/>
        <w:widowControl w:val="0"/>
        <w:autoSpaceDE w:val="0"/>
        <w:autoSpaceDN w:val="0"/>
        <w:adjustRightInd w:val="0"/>
        <w:spacing w:after="0"/>
        <w:ind w:left="360"/>
        <w:jc w:val="both"/>
        <w:rPr>
          <w:rFonts w:ascii="Cambria" w:hAnsi="Cambria" w:cs="Times New Roman"/>
          <w:lang w:val="en-GB"/>
        </w:rPr>
      </w:pPr>
    </w:p>
    <w:p w14:paraId="4AE90DB7" w14:textId="725C3032" w:rsidR="00FC495A" w:rsidRPr="0062061A" w:rsidRDefault="00195AE9" w:rsidP="006A6327">
      <w:pPr>
        <w:pStyle w:val="ListParagraph"/>
        <w:widowControl w:val="0"/>
        <w:numPr>
          <w:ilvl w:val="1"/>
          <w:numId w:val="5"/>
        </w:numPr>
        <w:autoSpaceDE w:val="0"/>
        <w:autoSpaceDN w:val="0"/>
        <w:adjustRightInd w:val="0"/>
        <w:spacing w:after="0"/>
        <w:jc w:val="both"/>
        <w:rPr>
          <w:rFonts w:ascii="Cambria" w:hAnsi="Cambria" w:cs="Times New Roman"/>
          <w:lang w:val="en-GB"/>
        </w:rPr>
      </w:pPr>
      <w:r w:rsidRPr="006A6327">
        <w:rPr>
          <w:rFonts w:ascii="Cambria" w:hAnsi="Cambria" w:cs="Times New Roman"/>
        </w:rPr>
        <w:t>Benzoyl peroxide is commercially available.</w:t>
      </w:r>
      <w:r w:rsidR="00FC495A">
        <w:rPr>
          <w:rFonts w:ascii="Cambria" w:hAnsi="Cambria" w:cs="Times New Roman"/>
        </w:rPr>
        <w:t xml:space="preserve"> Prepare a solution of benzoyl peroxide in toluene. Using a </w:t>
      </w:r>
      <w:r w:rsidR="006A6327">
        <w:rPr>
          <w:rFonts w:ascii="Cambria" w:hAnsi="Cambria" w:cs="Times New Roman"/>
        </w:rPr>
        <w:t>10</w:t>
      </w:r>
      <w:r w:rsidR="00FC495A">
        <w:rPr>
          <w:rFonts w:ascii="Cambria" w:hAnsi="Cambria" w:cs="Times New Roman"/>
        </w:rPr>
        <w:t xml:space="preserve"> mL volumetric flask, add </w:t>
      </w:r>
      <w:r w:rsidR="006A6327">
        <w:rPr>
          <w:rFonts w:ascii="Cambria" w:hAnsi="Cambria" w:cs="Times New Roman"/>
        </w:rPr>
        <w:t>10 mg</w:t>
      </w:r>
      <w:r w:rsidR="00FC495A">
        <w:rPr>
          <w:rFonts w:ascii="Cambria" w:hAnsi="Cambria" w:cs="Times New Roman"/>
        </w:rPr>
        <w:t xml:space="preserve"> of benzoyl</w:t>
      </w:r>
      <w:r w:rsidR="006A6327">
        <w:rPr>
          <w:rFonts w:ascii="Cambria" w:hAnsi="Cambria" w:cs="Times New Roman"/>
        </w:rPr>
        <w:t xml:space="preserve"> peroxide</w:t>
      </w:r>
      <w:r w:rsidR="00FC495A">
        <w:rPr>
          <w:rFonts w:ascii="Cambria" w:hAnsi="Cambria" w:cs="Times New Roman"/>
        </w:rPr>
        <w:t>. Fill the volumetric flask with toluene.</w:t>
      </w:r>
    </w:p>
    <w:p w14:paraId="5DD528A1" w14:textId="77777777" w:rsidR="0062061A" w:rsidRPr="005F6BA4" w:rsidRDefault="0062061A" w:rsidP="0062061A">
      <w:pPr>
        <w:pStyle w:val="ListParagraph"/>
        <w:widowControl w:val="0"/>
        <w:autoSpaceDE w:val="0"/>
        <w:autoSpaceDN w:val="0"/>
        <w:adjustRightInd w:val="0"/>
        <w:spacing w:after="0"/>
        <w:ind w:left="1242"/>
        <w:jc w:val="both"/>
        <w:rPr>
          <w:rFonts w:ascii="Cambria" w:hAnsi="Cambria" w:cs="Times New Roman"/>
          <w:lang w:val="en-GB"/>
        </w:rPr>
      </w:pPr>
    </w:p>
    <w:p w14:paraId="4C22D8F8" w14:textId="575665BE" w:rsidR="00FC495A" w:rsidRPr="00172B11" w:rsidRDefault="00FC495A" w:rsidP="006A6327">
      <w:pPr>
        <w:pStyle w:val="ListParagraph"/>
        <w:widowControl w:val="0"/>
        <w:numPr>
          <w:ilvl w:val="1"/>
          <w:numId w:val="5"/>
        </w:numPr>
        <w:autoSpaceDE w:val="0"/>
        <w:autoSpaceDN w:val="0"/>
        <w:adjustRightInd w:val="0"/>
        <w:spacing w:after="0"/>
        <w:jc w:val="both"/>
        <w:rPr>
          <w:rFonts w:ascii="Cambria" w:hAnsi="Cambria" w:cs="Times New Roman"/>
          <w:lang w:val="en-GB"/>
        </w:rPr>
      </w:pPr>
      <w:r>
        <w:rPr>
          <w:rFonts w:ascii="Cambria" w:hAnsi="Cambria" w:cs="Times New Roman"/>
        </w:rPr>
        <w:t xml:space="preserve">Add </w:t>
      </w:r>
      <w:r w:rsidR="006A6327">
        <w:rPr>
          <w:rFonts w:ascii="Cambria" w:hAnsi="Cambria" w:cs="Times New Roman"/>
        </w:rPr>
        <w:t>0.5</w:t>
      </w:r>
      <w:r>
        <w:rPr>
          <w:rFonts w:ascii="Cambria" w:hAnsi="Cambria" w:cs="Times New Roman"/>
        </w:rPr>
        <w:t xml:space="preserve"> mL of the prepared solution to a UV-vis cuvette</w:t>
      </w:r>
      <w:r w:rsidR="006C5918">
        <w:rPr>
          <w:rFonts w:ascii="Cambria" w:hAnsi="Cambria" w:cs="Times New Roman"/>
        </w:rPr>
        <w:t xml:space="preserve"> using a </w:t>
      </w:r>
      <w:r w:rsidR="0062061A">
        <w:rPr>
          <w:rFonts w:ascii="Cambria" w:hAnsi="Cambria" w:cs="Times New Roman"/>
        </w:rPr>
        <w:t xml:space="preserve">volumetric </w:t>
      </w:r>
      <w:r w:rsidR="006C5918">
        <w:rPr>
          <w:rFonts w:ascii="Cambria" w:hAnsi="Cambria" w:cs="Times New Roman"/>
        </w:rPr>
        <w:t>pipette. Add</w:t>
      </w:r>
      <w:r w:rsidR="006A6327">
        <w:rPr>
          <w:rFonts w:ascii="Cambria" w:hAnsi="Cambria" w:cs="Times New Roman"/>
        </w:rPr>
        <w:t xml:space="preserve"> 3.5 mL of toluene</w:t>
      </w:r>
      <w:r>
        <w:rPr>
          <w:rFonts w:ascii="Cambria" w:hAnsi="Cambria" w:cs="Times New Roman"/>
        </w:rPr>
        <w:t>.</w:t>
      </w:r>
      <w:r w:rsidR="00195AE9" w:rsidRPr="006A6327">
        <w:rPr>
          <w:rFonts w:ascii="Cambria" w:hAnsi="Cambria" w:cs="Times New Roman"/>
        </w:rPr>
        <w:t xml:space="preserve"> </w:t>
      </w:r>
    </w:p>
    <w:p w14:paraId="6BF73D45" w14:textId="77777777" w:rsidR="00172B11" w:rsidRPr="00172B11" w:rsidRDefault="00172B11" w:rsidP="00172B11">
      <w:pPr>
        <w:widowControl w:val="0"/>
        <w:autoSpaceDE w:val="0"/>
        <w:autoSpaceDN w:val="0"/>
        <w:adjustRightInd w:val="0"/>
        <w:spacing w:after="0"/>
        <w:jc w:val="both"/>
        <w:rPr>
          <w:rFonts w:ascii="Cambria" w:hAnsi="Cambria" w:cs="Times New Roman"/>
          <w:lang w:val="en-GB"/>
        </w:rPr>
      </w:pPr>
    </w:p>
    <w:p w14:paraId="0F52864F" w14:textId="4C0420AE" w:rsidR="00172B11" w:rsidRDefault="00172B11" w:rsidP="006A6327">
      <w:pPr>
        <w:pStyle w:val="ListParagraph"/>
        <w:widowControl w:val="0"/>
        <w:numPr>
          <w:ilvl w:val="1"/>
          <w:numId w:val="5"/>
        </w:numPr>
        <w:autoSpaceDE w:val="0"/>
        <w:autoSpaceDN w:val="0"/>
        <w:adjustRightInd w:val="0"/>
        <w:spacing w:after="0"/>
        <w:jc w:val="both"/>
        <w:rPr>
          <w:ins w:id="2" w:author="David Powers" w:date="2017-05-28T16:03:00Z"/>
          <w:rFonts w:ascii="Cambria" w:hAnsi="Cambria" w:cs="Times New Roman"/>
          <w:lang w:val="en-GB"/>
        </w:rPr>
      </w:pPr>
      <w:ins w:id="3" w:author="David Powers" w:date="2017-05-28T16:03:00Z">
        <w:r>
          <w:rPr>
            <w:rFonts w:ascii="Cambria" w:hAnsi="Cambria" w:cs="Times New Roman"/>
            <w:lang w:val="en-GB"/>
          </w:rPr>
          <w:t>Prepare a second cuvette, filled only with pure toluene.</w:t>
        </w:r>
      </w:ins>
    </w:p>
    <w:p w14:paraId="55669B49" w14:textId="77777777" w:rsidR="00172B11" w:rsidRPr="00172B11" w:rsidRDefault="00172B11" w:rsidP="00172B11">
      <w:pPr>
        <w:widowControl w:val="0"/>
        <w:autoSpaceDE w:val="0"/>
        <w:autoSpaceDN w:val="0"/>
        <w:adjustRightInd w:val="0"/>
        <w:spacing w:after="0"/>
        <w:jc w:val="both"/>
        <w:rPr>
          <w:ins w:id="4" w:author="David Powers" w:date="2017-05-28T16:03:00Z"/>
          <w:rFonts w:ascii="Cambria" w:hAnsi="Cambria" w:cs="Times New Roman"/>
          <w:lang w:val="en-GB"/>
        </w:rPr>
      </w:pPr>
    </w:p>
    <w:p w14:paraId="5EC1CDE1" w14:textId="2243AC28" w:rsidR="00172B11" w:rsidRPr="0062061A" w:rsidRDefault="00172B11" w:rsidP="006A6327">
      <w:pPr>
        <w:pStyle w:val="ListParagraph"/>
        <w:widowControl w:val="0"/>
        <w:numPr>
          <w:ilvl w:val="1"/>
          <w:numId w:val="5"/>
        </w:numPr>
        <w:autoSpaceDE w:val="0"/>
        <w:autoSpaceDN w:val="0"/>
        <w:adjustRightInd w:val="0"/>
        <w:spacing w:after="0"/>
        <w:jc w:val="both"/>
        <w:rPr>
          <w:rFonts w:ascii="Cambria" w:hAnsi="Cambria" w:cs="Times New Roman"/>
          <w:lang w:val="en-GB"/>
        </w:rPr>
      </w:pPr>
      <w:r>
        <w:rPr>
          <w:rFonts w:ascii="Cambria" w:hAnsi="Cambria"/>
          <w:lang w:val="en-GB"/>
          <w:rPrChange w:id="5" w:author="David Powers" w:date="2017-05-28T16:03:00Z">
            <w:rPr>
              <w:rFonts w:ascii="Cambria" w:hAnsi="Cambria"/>
            </w:rPr>
          </w:rPrChange>
        </w:rPr>
        <w:t xml:space="preserve">Measure the absorption spectrum </w:t>
      </w:r>
      <w:r>
        <w:rPr>
          <w:rFonts w:ascii="Cambria" w:hAnsi="Cambria" w:cs="Times New Roman"/>
        </w:rPr>
        <w:t>(300–800 nm wavelength range)</w:t>
      </w:r>
      <w:r>
        <w:rPr>
          <w:rFonts w:ascii="Cambria" w:hAnsi="Cambria"/>
          <w:lang w:val="en-GB"/>
          <w:rPrChange w:id="6" w:author="David Powers" w:date="2017-05-28T16:03:00Z">
            <w:rPr>
              <w:rFonts w:ascii="Cambria" w:hAnsi="Cambria"/>
            </w:rPr>
          </w:rPrChange>
        </w:rPr>
        <w:t xml:space="preserve"> of </w:t>
      </w:r>
      <w:ins w:id="7" w:author="David Powers" w:date="2017-05-28T16:03:00Z">
        <w:r>
          <w:rPr>
            <w:rFonts w:ascii="Cambria" w:hAnsi="Cambria" w:cs="Times New Roman"/>
            <w:lang w:val="en-GB"/>
          </w:rPr>
          <w:t xml:space="preserve">the toluene-filled cuvette. This spectrum should be used to subtract the solvent background from the spectrum of </w:t>
        </w:r>
      </w:ins>
      <w:r>
        <w:rPr>
          <w:rFonts w:ascii="Cambria" w:hAnsi="Cambria"/>
          <w:lang w:val="en-GB"/>
          <w:rPrChange w:id="8" w:author="David Powers" w:date="2017-05-28T16:03:00Z">
            <w:rPr>
              <w:rFonts w:ascii="Cambria" w:hAnsi="Cambria"/>
            </w:rPr>
          </w:rPrChange>
        </w:rPr>
        <w:t xml:space="preserve">benzoyl </w:t>
      </w:r>
      <w:commentRangeStart w:id="9"/>
      <w:r>
        <w:rPr>
          <w:rFonts w:ascii="Cambria" w:hAnsi="Cambria"/>
          <w:lang w:val="en-GB"/>
          <w:rPrChange w:id="10" w:author="David Powers" w:date="2017-05-28T16:03:00Z">
            <w:rPr>
              <w:rFonts w:ascii="Cambria" w:hAnsi="Cambria"/>
            </w:rPr>
          </w:rPrChange>
        </w:rPr>
        <w:t>peroxide</w:t>
      </w:r>
      <w:commentRangeEnd w:id="9"/>
      <w:del w:id="11" w:author="David Powers" w:date="2017-05-28T16:03:00Z">
        <w:r w:rsidR="002A7157">
          <w:rPr>
            <w:rStyle w:val="CommentReference"/>
          </w:rPr>
          <w:commentReference w:id="9"/>
        </w:r>
        <w:r w:rsidR="00FC26C0" w:rsidRPr="006A6327">
          <w:rPr>
            <w:rFonts w:ascii="Cambria" w:hAnsi="Cambria" w:cs="Times New Roman"/>
          </w:rPr>
          <w:delText>.</w:delText>
        </w:r>
        <w:r w:rsidR="00195AE9" w:rsidRPr="006A6327">
          <w:rPr>
            <w:rFonts w:ascii="Cambria" w:hAnsi="Cambria" w:cs="Times New Roman"/>
          </w:rPr>
          <w:delText xml:space="preserve"> </w:delText>
        </w:r>
      </w:del>
      <w:ins w:id="12" w:author="David Powers" w:date="2017-05-28T16:03:00Z">
        <w:r>
          <w:rPr>
            <w:rFonts w:ascii="Cambria" w:hAnsi="Cambria" w:cs="Times New Roman"/>
            <w:lang w:val="en-GB"/>
          </w:rPr>
          <w:t xml:space="preserve"> collected below.</w:t>
        </w:r>
      </w:ins>
    </w:p>
    <w:p w14:paraId="5584949C" w14:textId="77777777" w:rsidR="0062061A" w:rsidRPr="0062061A" w:rsidRDefault="0062061A" w:rsidP="0062061A">
      <w:pPr>
        <w:widowControl w:val="0"/>
        <w:autoSpaceDE w:val="0"/>
        <w:autoSpaceDN w:val="0"/>
        <w:adjustRightInd w:val="0"/>
        <w:spacing w:after="0"/>
        <w:jc w:val="both"/>
        <w:rPr>
          <w:ins w:id="13" w:author="David Powers" w:date="2017-05-28T16:03:00Z"/>
          <w:rFonts w:ascii="Cambria" w:hAnsi="Cambria" w:cs="Times New Roman"/>
          <w:lang w:val="en-GB"/>
        </w:rPr>
      </w:pPr>
    </w:p>
    <w:p w14:paraId="7C0D7FA8" w14:textId="6FCD8F79" w:rsidR="00816ED1" w:rsidRPr="006A6327" w:rsidRDefault="00FC26C0" w:rsidP="006A6327">
      <w:pPr>
        <w:pStyle w:val="ListParagraph"/>
        <w:widowControl w:val="0"/>
        <w:numPr>
          <w:ilvl w:val="1"/>
          <w:numId w:val="5"/>
        </w:numPr>
        <w:autoSpaceDE w:val="0"/>
        <w:autoSpaceDN w:val="0"/>
        <w:adjustRightInd w:val="0"/>
        <w:spacing w:after="0"/>
        <w:jc w:val="both"/>
        <w:rPr>
          <w:ins w:id="14" w:author="David Powers" w:date="2017-05-28T16:03:00Z"/>
          <w:rFonts w:ascii="Cambria" w:hAnsi="Cambria" w:cs="Times New Roman"/>
          <w:lang w:val="en-GB"/>
        </w:rPr>
      </w:pPr>
      <w:ins w:id="15" w:author="David Powers" w:date="2017-05-28T16:03:00Z">
        <w:r w:rsidRPr="006A6327">
          <w:rPr>
            <w:rFonts w:ascii="Cambria" w:hAnsi="Cambria" w:cs="Times New Roman"/>
          </w:rPr>
          <w:t>Measure the absorption spectrum</w:t>
        </w:r>
        <w:r w:rsidR="00FC495A">
          <w:rPr>
            <w:rFonts w:ascii="Cambria" w:hAnsi="Cambria" w:cs="Times New Roman"/>
          </w:rPr>
          <w:t xml:space="preserve"> (300–</w:t>
        </w:r>
        <w:r w:rsidR="006A6327">
          <w:rPr>
            <w:rFonts w:ascii="Cambria" w:hAnsi="Cambria" w:cs="Times New Roman"/>
          </w:rPr>
          <w:t>800</w:t>
        </w:r>
        <w:r w:rsidR="00FC495A">
          <w:rPr>
            <w:rFonts w:ascii="Cambria" w:hAnsi="Cambria" w:cs="Times New Roman"/>
          </w:rPr>
          <w:t xml:space="preserve"> nm wavelength range)</w:t>
        </w:r>
        <w:r w:rsidRPr="006A6327">
          <w:rPr>
            <w:rFonts w:ascii="Cambria" w:hAnsi="Cambria" w:cs="Times New Roman"/>
          </w:rPr>
          <w:t xml:space="preserve"> of </w:t>
        </w:r>
        <w:r w:rsidR="00172B11">
          <w:rPr>
            <w:rFonts w:ascii="Cambria" w:hAnsi="Cambria" w:cs="Times New Roman"/>
          </w:rPr>
          <w:t xml:space="preserve">the </w:t>
        </w:r>
        <w:r w:rsidRPr="006A6327">
          <w:rPr>
            <w:rFonts w:ascii="Cambria" w:hAnsi="Cambria" w:cs="Times New Roman"/>
          </w:rPr>
          <w:t>benzoyl peroxide</w:t>
        </w:r>
        <w:r w:rsidR="00172B11">
          <w:rPr>
            <w:rFonts w:ascii="Cambria" w:hAnsi="Cambria" w:cs="Times New Roman"/>
          </w:rPr>
          <w:t>-containing cuvette</w:t>
        </w:r>
        <w:r w:rsidRPr="006A6327">
          <w:rPr>
            <w:rFonts w:ascii="Cambria" w:hAnsi="Cambria" w:cs="Times New Roman"/>
          </w:rPr>
          <w:t>.</w:t>
        </w:r>
        <w:r w:rsidR="00172B11">
          <w:rPr>
            <w:rFonts w:ascii="Cambria" w:hAnsi="Cambria" w:cs="Times New Roman"/>
          </w:rPr>
          <w:t xml:space="preserve"> To obtain the absorption spectrum of benzoyl peroxide, subtract the spectrum of toluene obtained in step 1.4. Many UV-vis software packages perform background subtraction automatically. If not, background subtraction can be accomplished using standard database software, such as Excel.</w:t>
        </w:r>
      </w:ins>
    </w:p>
    <w:p w14:paraId="7D90ADF0" w14:textId="77777777" w:rsidR="0062061A" w:rsidRDefault="0062061A" w:rsidP="0062061A">
      <w:pPr>
        <w:pStyle w:val="ListParagraph"/>
        <w:widowControl w:val="0"/>
        <w:autoSpaceDE w:val="0"/>
        <w:autoSpaceDN w:val="0"/>
        <w:adjustRightInd w:val="0"/>
        <w:spacing w:after="0"/>
        <w:ind w:left="360"/>
        <w:jc w:val="both"/>
        <w:rPr>
          <w:rFonts w:ascii="Cambria" w:hAnsi="Cambria" w:cs="Times New Roman"/>
          <w:lang w:val="en-GB"/>
        </w:rPr>
      </w:pPr>
    </w:p>
    <w:p w14:paraId="52CC4290" w14:textId="47FDC26F" w:rsidR="00FC495A" w:rsidRPr="006A6327" w:rsidRDefault="00FC495A" w:rsidP="002C7ABD">
      <w:pPr>
        <w:pStyle w:val="ListParagraph"/>
        <w:widowControl w:val="0"/>
        <w:numPr>
          <w:ilvl w:val="0"/>
          <w:numId w:val="5"/>
        </w:numPr>
        <w:autoSpaceDE w:val="0"/>
        <w:autoSpaceDN w:val="0"/>
        <w:adjustRightInd w:val="0"/>
        <w:spacing w:after="0"/>
        <w:jc w:val="both"/>
        <w:rPr>
          <w:rFonts w:ascii="Cambria" w:hAnsi="Cambria" w:cs="Times New Roman"/>
          <w:lang w:val="en-GB"/>
        </w:rPr>
      </w:pPr>
      <w:r>
        <w:rPr>
          <w:rFonts w:ascii="Cambria" w:hAnsi="Cambria" w:cs="Times New Roman"/>
          <w:lang w:val="en-GB"/>
        </w:rPr>
        <w:t>Reaction of benzoyl peroxide and styrene in the absence of a photo</w:t>
      </w:r>
      <w:r w:rsidR="006A6327">
        <w:rPr>
          <w:rFonts w:ascii="Cambria" w:hAnsi="Cambria" w:cs="Times New Roman"/>
          <w:lang w:val="en-GB"/>
        </w:rPr>
        <w:t>sensitizer</w:t>
      </w:r>
      <w:r>
        <w:rPr>
          <w:rFonts w:ascii="Cambria" w:hAnsi="Cambria" w:cs="Times New Roman"/>
          <w:lang w:val="en-GB"/>
        </w:rPr>
        <w:t>.</w:t>
      </w:r>
    </w:p>
    <w:p w14:paraId="326DBA36" w14:textId="77777777" w:rsidR="0062061A" w:rsidRPr="0062061A" w:rsidRDefault="0062061A" w:rsidP="0062061A">
      <w:pPr>
        <w:pStyle w:val="ListParagraph"/>
        <w:widowControl w:val="0"/>
        <w:autoSpaceDE w:val="0"/>
        <w:autoSpaceDN w:val="0"/>
        <w:adjustRightInd w:val="0"/>
        <w:spacing w:after="0"/>
        <w:ind w:left="1242"/>
        <w:jc w:val="both"/>
        <w:rPr>
          <w:rFonts w:ascii="Cambria" w:hAnsi="Cambria" w:cs="Times New Roman"/>
          <w:lang w:val="en-GB"/>
        </w:rPr>
      </w:pPr>
    </w:p>
    <w:p w14:paraId="4E9E6C5E" w14:textId="4C2912F0" w:rsidR="00E73EAA" w:rsidRDefault="00E73EAA" w:rsidP="006A6327">
      <w:pPr>
        <w:pStyle w:val="ListParagraph"/>
        <w:widowControl w:val="0"/>
        <w:numPr>
          <w:ilvl w:val="1"/>
          <w:numId w:val="5"/>
        </w:numPr>
        <w:autoSpaceDE w:val="0"/>
        <w:autoSpaceDN w:val="0"/>
        <w:adjustRightInd w:val="0"/>
        <w:spacing w:after="0"/>
        <w:jc w:val="both"/>
        <w:rPr>
          <w:ins w:id="16" w:author="David Powers" w:date="2017-05-28T16:03:00Z"/>
          <w:rFonts w:ascii="Cambria" w:hAnsi="Cambria" w:cs="Times New Roman"/>
          <w:lang w:val="en-GB"/>
        </w:rPr>
      </w:pPr>
      <w:ins w:id="17" w:author="David Powers" w:date="2017-05-28T16:03:00Z">
        <w:r>
          <w:rPr>
            <w:rFonts w:ascii="Cambria" w:hAnsi="Cambria" w:cs="Times New Roman"/>
            <w:lang w:val="en-GB"/>
          </w:rPr>
          <w:t>Measure the tare weight of a 25-mL round-bottom flask.</w:t>
        </w:r>
      </w:ins>
    </w:p>
    <w:p w14:paraId="47A2D097" w14:textId="77777777" w:rsidR="00E73EAA" w:rsidRPr="00E73EAA" w:rsidRDefault="00E73EAA" w:rsidP="00E73EAA">
      <w:pPr>
        <w:pStyle w:val="ListParagraph"/>
        <w:widowControl w:val="0"/>
        <w:autoSpaceDE w:val="0"/>
        <w:autoSpaceDN w:val="0"/>
        <w:adjustRightInd w:val="0"/>
        <w:spacing w:after="0"/>
        <w:ind w:left="1242"/>
        <w:jc w:val="both"/>
        <w:rPr>
          <w:ins w:id="18" w:author="David Powers" w:date="2017-05-28T16:03:00Z"/>
          <w:rFonts w:ascii="Cambria" w:hAnsi="Cambria" w:cs="Times New Roman"/>
          <w:lang w:val="en-GB"/>
        </w:rPr>
      </w:pPr>
    </w:p>
    <w:p w14:paraId="5FF3C62A" w14:textId="68399635" w:rsidR="00195AE9" w:rsidRPr="008C3D4B" w:rsidRDefault="00195AE9" w:rsidP="006A6327">
      <w:pPr>
        <w:pStyle w:val="ListParagraph"/>
        <w:widowControl w:val="0"/>
        <w:numPr>
          <w:ilvl w:val="1"/>
          <w:numId w:val="5"/>
        </w:numPr>
        <w:autoSpaceDE w:val="0"/>
        <w:autoSpaceDN w:val="0"/>
        <w:adjustRightInd w:val="0"/>
        <w:spacing w:after="0"/>
        <w:jc w:val="both"/>
        <w:rPr>
          <w:rFonts w:ascii="Cambria" w:hAnsi="Cambria" w:cs="Times New Roman"/>
          <w:lang w:val="en-GB"/>
        </w:rPr>
      </w:pPr>
      <w:r>
        <w:rPr>
          <w:rFonts w:ascii="Cambria" w:hAnsi="Cambria" w:cs="Times New Roman"/>
        </w:rPr>
        <w:t>Prepare a solution of benzoyl peroxide and styrene</w:t>
      </w:r>
      <w:r w:rsidR="00E5165D">
        <w:rPr>
          <w:rFonts w:ascii="Cambria" w:hAnsi="Cambria" w:cs="Times New Roman"/>
        </w:rPr>
        <w:t xml:space="preserve"> in toluene</w:t>
      </w:r>
      <w:r w:rsidR="0065319B">
        <w:rPr>
          <w:rFonts w:ascii="Cambria" w:hAnsi="Cambria" w:cs="Times New Roman"/>
        </w:rPr>
        <w:t xml:space="preserve"> by combining 1 mL of the solution prepared above to 10 mL toluene and 3 mL </w:t>
      </w:r>
      <w:commentRangeStart w:id="19"/>
      <w:r w:rsidR="0065319B">
        <w:rPr>
          <w:rFonts w:ascii="Cambria" w:hAnsi="Cambria" w:cs="Times New Roman"/>
        </w:rPr>
        <w:t>styrene</w:t>
      </w:r>
      <w:commentRangeEnd w:id="19"/>
      <w:del w:id="20" w:author="David Powers" w:date="2017-05-28T16:03:00Z">
        <w:r w:rsidR="00CD6E78">
          <w:rPr>
            <w:rStyle w:val="CommentReference"/>
          </w:rPr>
          <w:commentReference w:id="19"/>
        </w:r>
        <w:r w:rsidR="0065319B">
          <w:rPr>
            <w:rFonts w:ascii="Cambria" w:hAnsi="Cambria" w:cs="Times New Roman"/>
          </w:rPr>
          <w:delText>.</w:delText>
        </w:r>
        <w:r w:rsidR="00FC495A">
          <w:rPr>
            <w:rFonts w:ascii="Cambria" w:hAnsi="Cambria" w:cs="Times New Roman"/>
          </w:rPr>
          <w:delText xml:space="preserve"> </w:delText>
        </w:r>
      </w:del>
      <w:ins w:id="21" w:author="David Powers" w:date="2017-05-28T16:03:00Z">
        <w:r w:rsidR="0065319B">
          <w:rPr>
            <w:rFonts w:ascii="Cambria" w:hAnsi="Cambria" w:cs="Times New Roman"/>
          </w:rPr>
          <w:t>.</w:t>
        </w:r>
        <w:r w:rsidR="00FC495A">
          <w:rPr>
            <w:rFonts w:ascii="Cambria" w:hAnsi="Cambria" w:cs="Times New Roman"/>
          </w:rPr>
          <w:t xml:space="preserve"> </w:t>
        </w:r>
        <w:r w:rsidR="00172B11">
          <w:rPr>
            <w:rFonts w:ascii="Cambria" w:hAnsi="Cambria" w:cs="Times New Roman"/>
          </w:rPr>
          <w:t xml:space="preserve">Transfer the reaction solution to a 25-mL round-bottom flask, fit the flask with a rubber septum, and </w:t>
        </w:r>
        <w:r w:rsidR="00172B11" w:rsidRPr="00681EA7">
          <w:rPr>
            <w:rFonts w:ascii="Cambria" w:hAnsi="Cambria" w:cs="Times New Roman"/>
          </w:rPr>
          <w:t xml:space="preserve">degas the reaction solution using the freeze-pump-thaw technique described in </w:t>
        </w:r>
        <w:r w:rsidR="00681EA7" w:rsidRPr="00681EA7">
          <w:rPr>
            <w:rFonts w:ascii="Cambria" w:hAnsi="Cambria"/>
            <w:bCs/>
          </w:rPr>
          <w:t>(</w:t>
        </w:r>
        <w:r w:rsidR="00681EA7" w:rsidRPr="00681EA7">
          <w:t>see the “</w:t>
        </w:r>
        <w:r w:rsidR="00681EA7" w:rsidRPr="00681EA7">
          <w:rPr>
            <w:bCs/>
          </w:rPr>
          <w:t>Schlenk Lines Transfer of Solvents</w:t>
        </w:r>
        <w:r w:rsidR="00681EA7" w:rsidRPr="00681EA7">
          <w:t xml:space="preserve">” video in the </w:t>
        </w:r>
        <w:r w:rsidR="00681EA7" w:rsidRPr="00681EA7">
          <w:rPr>
            <w:i/>
          </w:rPr>
          <w:t>Essentials of Organic Chemistry</w:t>
        </w:r>
        <w:r w:rsidR="00681EA7" w:rsidRPr="00681EA7">
          <w:t xml:space="preserve"> series)</w:t>
        </w:r>
        <w:r w:rsidR="00172B11" w:rsidRPr="00681EA7">
          <w:rPr>
            <w:rFonts w:ascii="Cambria" w:hAnsi="Cambria" w:cs="Times New Roman"/>
          </w:rPr>
          <w:t>.</w:t>
        </w:r>
        <w:r w:rsidR="00652DA3">
          <w:rPr>
            <w:rFonts w:ascii="Cambria" w:hAnsi="Cambria" w:cs="Times New Roman"/>
          </w:rPr>
          <w:t xml:space="preserve"> It is not important to exclude water from the reaction solution, only to remove dissolved O</w:t>
        </w:r>
        <w:r w:rsidR="00652DA3">
          <w:rPr>
            <w:rFonts w:ascii="Cambria" w:hAnsi="Cambria" w:cs="Times New Roman"/>
            <w:vertAlign w:val="subscript"/>
          </w:rPr>
          <w:t>2</w:t>
        </w:r>
        <w:r w:rsidR="00652DA3">
          <w:rPr>
            <w:rFonts w:ascii="Cambria" w:hAnsi="Cambria" w:cs="Times New Roman"/>
          </w:rPr>
          <w:t>.</w:t>
        </w:r>
      </w:ins>
    </w:p>
    <w:p w14:paraId="368D845B" w14:textId="77777777" w:rsidR="0062061A" w:rsidRPr="0062061A" w:rsidRDefault="0062061A" w:rsidP="0062061A">
      <w:pPr>
        <w:pStyle w:val="ListParagraph"/>
        <w:widowControl w:val="0"/>
        <w:autoSpaceDE w:val="0"/>
        <w:autoSpaceDN w:val="0"/>
        <w:adjustRightInd w:val="0"/>
        <w:spacing w:after="0"/>
        <w:ind w:left="1242"/>
        <w:jc w:val="both"/>
        <w:rPr>
          <w:rFonts w:ascii="Cambria" w:hAnsi="Cambria" w:cs="Times New Roman"/>
          <w:lang w:val="en-GB"/>
        </w:rPr>
      </w:pPr>
    </w:p>
    <w:p w14:paraId="471A7727" w14:textId="27A0E52B" w:rsidR="00FC26C0" w:rsidRPr="008C3D4B" w:rsidRDefault="00195AE9" w:rsidP="008C3D4B">
      <w:pPr>
        <w:pStyle w:val="ListParagraph"/>
        <w:widowControl w:val="0"/>
        <w:numPr>
          <w:ilvl w:val="1"/>
          <w:numId w:val="5"/>
        </w:numPr>
        <w:autoSpaceDE w:val="0"/>
        <w:autoSpaceDN w:val="0"/>
        <w:adjustRightInd w:val="0"/>
        <w:spacing w:after="0"/>
        <w:jc w:val="both"/>
        <w:rPr>
          <w:rFonts w:ascii="Cambria" w:hAnsi="Cambria" w:cs="Times New Roman"/>
          <w:lang w:val="en-GB"/>
        </w:rPr>
      </w:pPr>
      <w:del w:id="22" w:author="David Powers" w:date="2017-05-28T16:03:00Z">
        <w:r>
          <w:rPr>
            <w:rFonts w:ascii="Cambria" w:hAnsi="Cambria" w:cs="Times New Roman"/>
          </w:rPr>
          <w:delText>Irradiate</w:delText>
        </w:r>
      </w:del>
      <w:ins w:id="23" w:author="David Powers" w:date="2017-05-28T16:03:00Z">
        <w:r w:rsidR="00F51785">
          <w:rPr>
            <w:rFonts w:ascii="Cambria" w:hAnsi="Cambria" w:cs="Times New Roman"/>
          </w:rPr>
          <w:t>In a ventilated fume hood, turn on the Hg-arc lamp and wait 10 minutes for the light bulb to warm up. Clamp the reaction flask to a stir plate and insert an N</w:t>
        </w:r>
        <w:r w:rsidR="00F51785">
          <w:rPr>
            <w:rFonts w:ascii="Cambria" w:hAnsi="Cambria" w:cs="Times New Roman"/>
            <w:vertAlign w:val="subscript"/>
          </w:rPr>
          <w:t>2</w:t>
        </w:r>
        <w:r w:rsidR="00F51785">
          <w:rPr>
            <w:rFonts w:ascii="Cambria" w:hAnsi="Cambria" w:cs="Times New Roman"/>
          </w:rPr>
          <w:t xml:space="preserve"> needle into the septum. With magnetic stirring, i</w:t>
        </w:r>
        <w:r>
          <w:rPr>
            <w:rFonts w:ascii="Cambria" w:hAnsi="Cambria" w:cs="Times New Roman"/>
          </w:rPr>
          <w:t>rradiate</w:t>
        </w:r>
      </w:ins>
      <w:r>
        <w:rPr>
          <w:rFonts w:ascii="Cambria" w:hAnsi="Cambria" w:cs="Times New Roman"/>
        </w:rPr>
        <w:t xml:space="preserve"> the solution with a Hg-arc lamp using a 350</w:t>
      </w:r>
      <w:r w:rsidR="00E5165D">
        <w:rPr>
          <w:rFonts w:ascii="Cambria" w:hAnsi="Cambria" w:cs="Times New Roman"/>
        </w:rPr>
        <w:t>-</w:t>
      </w:r>
      <w:r>
        <w:rPr>
          <w:rFonts w:ascii="Cambria" w:hAnsi="Cambria" w:cs="Times New Roman"/>
        </w:rPr>
        <w:t>nm long-pass filter</w:t>
      </w:r>
      <w:r w:rsidR="00A505DD">
        <w:rPr>
          <w:rFonts w:ascii="Cambria" w:hAnsi="Cambria" w:cs="Times New Roman"/>
        </w:rPr>
        <w:t xml:space="preserve"> for </w:t>
      </w:r>
      <w:r w:rsidR="0065319B">
        <w:rPr>
          <w:rFonts w:ascii="Cambria" w:hAnsi="Cambria" w:cs="Times New Roman"/>
        </w:rPr>
        <w:t>10</w:t>
      </w:r>
      <w:r w:rsidR="00A505DD">
        <w:rPr>
          <w:rFonts w:ascii="Cambria" w:hAnsi="Cambria" w:cs="Times New Roman"/>
        </w:rPr>
        <w:t xml:space="preserve"> </w:t>
      </w:r>
      <w:commentRangeStart w:id="24"/>
      <w:r w:rsidR="00A505DD">
        <w:rPr>
          <w:rFonts w:ascii="Cambria" w:hAnsi="Cambria" w:cs="Times New Roman"/>
        </w:rPr>
        <w:t>minutes</w:t>
      </w:r>
      <w:commentRangeEnd w:id="24"/>
      <w:r w:rsidR="00CD6E78">
        <w:rPr>
          <w:rStyle w:val="CommentReference"/>
        </w:rPr>
        <w:commentReference w:id="24"/>
      </w:r>
      <w:r>
        <w:rPr>
          <w:rFonts w:ascii="Cambria" w:hAnsi="Cambria" w:cs="Times New Roman"/>
        </w:rPr>
        <w:t>.</w:t>
      </w:r>
    </w:p>
    <w:p w14:paraId="6E1B6F9F" w14:textId="77777777" w:rsidR="0062061A" w:rsidRPr="0062061A" w:rsidRDefault="0062061A" w:rsidP="0062061A">
      <w:pPr>
        <w:pStyle w:val="ListParagraph"/>
        <w:widowControl w:val="0"/>
        <w:autoSpaceDE w:val="0"/>
        <w:autoSpaceDN w:val="0"/>
        <w:adjustRightInd w:val="0"/>
        <w:spacing w:after="0"/>
        <w:ind w:left="1242"/>
        <w:jc w:val="both"/>
        <w:rPr>
          <w:rFonts w:ascii="Cambria" w:hAnsi="Cambria" w:cs="Times New Roman"/>
          <w:lang w:val="en-GB"/>
        </w:rPr>
      </w:pPr>
    </w:p>
    <w:p w14:paraId="2B704DC8" w14:textId="013B1CA7" w:rsidR="00195AE9" w:rsidRPr="008C3D4B" w:rsidRDefault="00195AE9" w:rsidP="008C3D4B">
      <w:pPr>
        <w:pStyle w:val="ListParagraph"/>
        <w:widowControl w:val="0"/>
        <w:numPr>
          <w:ilvl w:val="1"/>
          <w:numId w:val="5"/>
        </w:numPr>
        <w:autoSpaceDE w:val="0"/>
        <w:autoSpaceDN w:val="0"/>
        <w:adjustRightInd w:val="0"/>
        <w:spacing w:after="0"/>
        <w:jc w:val="both"/>
        <w:rPr>
          <w:rFonts w:ascii="Cambria" w:hAnsi="Cambria" w:cs="Times New Roman"/>
          <w:lang w:val="en-GB"/>
        </w:rPr>
      </w:pPr>
      <w:r>
        <w:rPr>
          <w:rFonts w:ascii="Cambria" w:hAnsi="Cambria" w:cs="Times New Roman"/>
        </w:rPr>
        <w:t>Concentrate the photoreaction</w:t>
      </w:r>
      <w:r w:rsidR="0062061A">
        <w:rPr>
          <w:rFonts w:ascii="Cambria" w:hAnsi="Cambria" w:cs="Times New Roman"/>
        </w:rPr>
        <w:t xml:space="preserve"> on a rotovap</w:t>
      </w:r>
      <w:r w:rsidR="0065319B">
        <w:rPr>
          <w:rFonts w:ascii="Cambria" w:hAnsi="Cambria" w:cs="Times New Roman"/>
        </w:rPr>
        <w:t xml:space="preserve">. </w:t>
      </w:r>
      <w:del w:id="25" w:author="David Powers" w:date="2017-05-28T16:03:00Z">
        <w:r w:rsidR="0065319B">
          <w:rPr>
            <w:rFonts w:ascii="Cambria" w:hAnsi="Cambria" w:cs="Times New Roman"/>
          </w:rPr>
          <w:delText xml:space="preserve">Weigh the </w:delText>
        </w:r>
      </w:del>
      <w:ins w:id="26" w:author="David Powers" w:date="2017-05-28T16:03:00Z">
        <w:r w:rsidR="00D50980">
          <w:rPr>
            <w:rFonts w:ascii="Cambria" w:hAnsi="Cambria" w:cs="Times New Roman"/>
          </w:rPr>
          <w:t xml:space="preserve">If non-volatile </w:t>
        </w:r>
      </w:ins>
      <w:commentRangeStart w:id="27"/>
      <w:r w:rsidR="00D50980">
        <w:rPr>
          <w:rFonts w:ascii="Cambria" w:hAnsi="Cambria" w:cs="Times New Roman"/>
        </w:rPr>
        <w:t>residue</w:t>
      </w:r>
      <w:commentRangeEnd w:id="27"/>
      <w:del w:id="28" w:author="David Powers" w:date="2017-05-28T16:03:00Z">
        <w:r w:rsidR="00CD6E78">
          <w:rPr>
            <w:rStyle w:val="CommentReference"/>
          </w:rPr>
          <w:commentReference w:id="27"/>
        </w:r>
        <w:r w:rsidR="0065319B">
          <w:rPr>
            <w:rFonts w:ascii="Cambria" w:hAnsi="Cambria" w:cs="Times New Roman"/>
          </w:rPr>
          <w:delText xml:space="preserve"> and</w:delText>
        </w:r>
      </w:del>
      <w:ins w:id="29" w:author="David Powers" w:date="2017-05-28T16:03:00Z">
        <w:r w:rsidR="00D50980">
          <w:rPr>
            <w:rFonts w:ascii="Cambria" w:hAnsi="Cambria" w:cs="Times New Roman"/>
          </w:rPr>
          <w:t xml:space="preserve"> remains,</w:t>
        </w:r>
      </w:ins>
      <w:r w:rsidR="00D50980">
        <w:rPr>
          <w:rFonts w:ascii="Cambria" w:hAnsi="Cambria" w:cs="Times New Roman"/>
        </w:rPr>
        <w:t xml:space="preserve"> obtain a </w:t>
      </w:r>
      <w:ins w:id="30" w:author="David Powers" w:date="2017-05-28T16:03:00Z">
        <w:r w:rsidR="00D50980">
          <w:rPr>
            <w:rFonts w:ascii="Cambria" w:hAnsi="Cambria" w:cs="Times New Roman"/>
          </w:rPr>
          <w:t>mass of the flask. The weight of the non-volatile residue can be determined using the tare weight measured in step 2.1 O</w:t>
        </w:r>
        <w:r>
          <w:rPr>
            <w:rFonts w:ascii="Cambria" w:hAnsi="Cambria" w:cs="Times New Roman"/>
          </w:rPr>
          <w:t>btain a</w:t>
        </w:r>
        <w:r w:rsidR="00A505DD">
          <w:rPr>
            <w:rFonts w:ascii="Cambria" w:hAnsi="Cambria" w:cs="Times New Roman"/>
          </w:rPr>
          <w:t xml:space="preserve"> </w:t>
        </w:r>
      </w:ins>
      <w:r w:rsidR="00A505DD" w:rsidRPr="00A505DD">
        <w:rPr>
          <w:rFonts w:ascii="Cambria" w:hAnsi="Cambria" w:cs="Times New Roman"/>
          <w:vertAlign w:val="superscript"/>
        </w:rPr>
        <w:t>1</w:t>
      </w:r>
      <w:r w:rsidR="00A505DD">
        <w:rPr>
          <w:rFonts w:ascii="Cambria" w:hAnsi="Cambria" w:cs="Times New Roman"/>
        </w:rPr>
        <w:t>H</w:t>
      </w:r>
      <w:r>
        <w:rPr>
          <w:rFonts w:ascii="Cambria" w:hAnsi="Cambria" w:cs="Times New Roman"/>
        </w:rPr>
        <w:t xml:space="preserve"> NMR </w:t>
      </w:r>
      <w:r w:rsidR="0065319B">
        <w:rPr>
          <w:rFonts w:ascii="Cambria" w:hAnsi="Cambria" w:cs="Times New Roman"/>
        </w:rPr>
        <w:t xml:space="preserve">spectrum </w:t>
      </w:r>
      <w:r>
        <w:rPr>
          <w:rFonts w:ascii="Cambria" w:hAnsi="Cambria" w:cs="Times New Roman"/>
        </w:rPr>
        <w:t>of the residue</w:t>
      </w:r>
      <w:ins w:id="31" w:author="David Powers" w:date="2017-05-28T16:03:00Z">
        <w:r w:rsidR="006D4D99">
          <w:rPr>
            <w:rFonts w:ascii="Cambria" w:hAnsi="Cambria" w:cs="Times New Roman"/>
          </w:rPr>
          <w:t xml:space="preserve"> in CDCl</w:t>
        </w:r>
        <w:r w:rsidR="006D4D99">
          <w:rPr>
            <w:rFonts w:ascii="Cambria" w:hAnsi="Cambria" w:cs="Times New Roman"/>
            <w:vertAlign w:val="subscript"/>
          </w:rPr>
          <w:t>3</w:t>
        </w:r>
      </w:ins>
      <w:r>
        <w:rPr>
          <w:rFonts w:ascii="Cambria" w:hAnsi="Cambria" w:cs="Times New Roman"/>
        </w:rPr>
        <w:t>.</w:t>
      </w:r>
    </w:p>
    <w:p w14:paraId="2D961B6D" w14:textId="77777777" w:rsidR="0062061A" w:rsidRDefault="0062061A" w:rsidP="0062061A">
      <w:pPr>
        <w:pStyle w:val="ListParagraph"/>
        <w:widowControl w:val="0"/>
        <w:autoSpaceDE w:val="0"/>
        <w:autoSpaceDN w:val="0"/>
        <w:adjustRightInd w:val="0"/>
        <w:spacing w:after="0"/>
        <w:ind w:left="360"/>
        <w:jc w:val="both"/>
        <w:rPr>
          <w:rFonts w:ascii="Cambria" w:hAnsi="Cambria" w:cs="Times New Roman"/>
          <w:lang w:val="en-GB"/>
        </w:rPr>
      </w:pPr>
    </w:p>
    <w:p w14:paraId="31EBAC53" w14:textId="6547D5B2" w:rsidR="00FC495A" w:rsidRDefault="00FC495A" w:rsidP="002C7ABD">
      <w:pPr>
        <w:pStyle w:val="ListParagraph"/>
        <w:widowControl w:val="0"/>
        <w:numPr>
          <w:ilvl w:val="0"/>
          <w:numId w:val="5"/>
        </w:numPr>
        <w:autoSpaceDE w:val="0"/>
        <w:autoSpaceDN w:val="0"/>
        <w:adjustRightInd w:val="0"/>
        <w:spacing w:after="0"/>
        <w:jc w:val="both"/>
        <w:rPr>
          <w:rFonts w:ascii="Cambria" w:hAnsi="Cambria" w:cs="Times New Roman"/>
          <w:lang w:val="en-GB"/>
        </w:rPr>
      </w:pPr>
      <w:r>
        <w:rPr>
          <w:rFonts w:ascii="Cambria" w:hAnsi="Cambria" w:cs="Times New Roman"/>
          <w:lang w:val="en-GB"/>
        </w:rPr>
        <w:t>Measure the absorption spectrum of benzophenone.</w:t>
      </w:r>
    </w:p>
    <w:p w14:paraId="72A6F764" w14:textId="77777777" w:rsidR="0062061A" w:rsidRDefault="0062061A" w:rsidP="0062061A">
      <w:pPr>
        <w:pStyle w:val="ListParagraph"/>
        <w:widowControl w:val="0"/>
        <w:autoSpaceDE w:val="0"/>
        <w:autoSpaceDN w:val="0"/>
        <w:adjustRightInd w:val="0"/>
        <w:spacing w:after="0"/>
        <w:ind w:left="1242"/>
        <w:jc w:val="both"/>
        <w:rPr>
          <w:rFonts w:ascii="Cambria" w:hAnsi="Cambria" w:cs="Times New Roman"/>
          <w:lang w:val="en-GB"/>
        </w:rPr>
      </w:pPr>
    </w:p>
    <w:p w14:paraId="76907C0C" w14:textId="33FA82B0" w:rsidR="00FC495A" w:rsidRDefault="00412E75" w:rsidP="005F6BA4">
      <w:pPr>
        <w:pStyle w:val="ListParagraph"/>
        <w:widowControl w:val="0"/>
        <w:numPr>
          <w:ilvl w:val="1"/>
          <w:numId w:val="5"/>
        </w:numPr>
        <w:autoSpaceDE w:val="0"/>
        <w:autoSpaceDN w:val="0"/>
        <w:adjustRightInd w:val="0"/>
        <w:spacing w:after="0"/>
        <w:jc w:val="both"/>
        <w:rPr>
          <w:rFonts w:ascii="Cambria" w:hAnsi="Cambria" w:cs="Times New Roman"/>
          <w:lang w:val="en-GB"/>
        </w:rPr>
      </w:pPr>
      <w:r>
        <w:rPr>
          <w:rFonts w:ascii="Cambria" w:hAnsi="Cambria" w:cs="Times New Roman"/>
          <w:lang w:val="en-GB"/>
        </w:rPr>
        <w:t>Benzophenone is commercially available.</w:t>
      </w:r>
      <w:r w:rsidR="00FC495A">
        <w:rPr>
          <w:rFonts w:ascii="Cambria" w:hAnsi="Cambria" w:cs="Times New Roman"/>
          <w:lang w:val="en-GB"/>
        </w:rPr>
        <w:t xml:space="preserve"> </w:t>
      </w:r>
      <w:r w:rsidR="00FC495A">
        <w:rPr>
          <w:rFonts w:ascii="Cambria" w:hAnsi="Cambria" w:cs="Times New Roman"/>
        </w:rPr>
        <w:t xml:space="preserve">Prepare a solution of benzophenone in toluene. Using a </w:t>
      </w:r>
      <w:r w:rsidR="006C5918">
        <w:rPr>
          <w:rFonts w:ascii="Cambria" w:hAnsi="Cambria" w:cs="Times New Roman"/>
        </w:rPr>
        <w:t>10</w:t>
      </w:r>
      <w:r w:rsidR="00FC495A">
        <w:rPr>
          <w:rFonts w:ascii="Cambria" w:hAnsi="Cambria" w:cs="Times New Roman"/>
        </w:rPr>
        <w:t xml:space="preserve"> mL volumetric flask, add </w:t>
      </w:r>
      <w:r w:rsidR="006C5918">
        <w:rPr>
          <w:rFonts w:ascii="Cambria" w:hAnsi="Cambria" w:cs="Times New Roman"/>
        </w:rPr>
        <w:t>10</w:t>
      </w:r>
      <w:r w:rsidR="00FC495A">
        <w:rPr>
          <w:rFonts w:ascii="Cambria" w:hAnsi="Cambria" w:cs="Times New Roman"/>
        </w:rPr>
        <w:t xml:space="preserve"> m</w:t>
      </w:r>
      <w:r w:rsidR="006C5918">
        <w:rPr>
          <w:rFonts w:ascii="Cambria" w:hAnsi="Cambria" w:cs="Times New Roman"/>
        </w:rPr>
        <w:t>g</w:t>
      </w:r>
      <w:r w:rsidR="00FC495A">
        <w:rPr>
          <w:rFonts w:ascii="Cambria" w:hAnsi="Cambria" w:cs="Times New Roman"/>
        </w:rPr>
        <w:t xml:space="preserve"> of ben</w:t>
      </w:r>
      <w:r w:rsidR="006C5918">
        <w:rPr>
          <w:rFonts w:ascii="Cambria" w:hAnsi="Cambria" w:cs="Times New Roman"/>
        </w:rPr>
        <w:t>zophenone</w:t>
      </w:r>
      <w:r w:rsidR="00FC495A">
        <w:rPr>
          <w:rFonts w:ascii="Cambria" w:hAnsi="Cambria" w:cs="Times New Roman"/>
        </w:rPr>
        <w:t>. Fill the volumetric flask with toluene.</w:t>
      </w:r>
      <w:r>
        <w:rPr>
          <w:rFonts w:ascii="Cambria" w:hAnsi="Cambria" w:cs="Times New Roman"/>
          <w:lang w:val="en-GB"/>
        </w:rPr>
        <w:t xml:space="preserve"> </w:t>
      </w:r>
    </w:p>
    <w:p w14:paraId="0A6DAC85" w14:textId="77777777" w:rsidR="0062061A" w:rsidRPr="0062061A" w:rsidRDefault="0062061A" w:rsidP="0062061A">
      <w:pPr>
        <w:pStyle w:val="ListParagraph"/>
        <w:widowControl w:val="0"/>
        <w:autoSpaceDE w:val="0"/>
        <w:autoSpaceDN w:val="0"/>
        <w:adjustRightInd w:val="0"/>
        <w:spacing w:after="0"/>
        <w:ind w:left="1242"/>
        <w:jc w:val="both"/>
        <w:rPr>
          <w:rFonts w:ascii="Cambria" w:hAnsi="Cambria" w:cs="Times New Roman"/>
          <w:lang w:val="en-GB"/>
        </w:rPr>
      </w:pPr>
    </w:p>
    <w:p w14:paraId="25BEC708" w14:textId="512D8DAE" w:rsidR="006C5918" w:rsidRPr="006A6327" w:rsidRDefault="006C5918" w:rsidP="006C5918">
      <w:pPr>
        <w:pStyle w:val="ListParagraph"/>
        <w:widowControl w:val="0"/>
        <w:numPr>
          <w:ilvl w:val="1"/>
          <w:numId w:val="5"/>
        </w:numPr>
        <w:autoSpaceDE w:val="0"/>
        <w:autoSpaceDN w:val="0"/>
        <w:adjustRightInd w:val="0"/>
        <w:spacing w:after="0"/>
        <w:jc w:val="both"/>
        <w:rPr>
          <w:rFonts w:ascii="Cambria" w:hAnsi="Cambria" w:cs="Times New Roman"/>
          <w:lang w:val="en-GB"/>
        </w:rPr>
      </w:pPr>
      <w:r>
        <w:rPr>
          <w:rFonts w:ascii="Cambria" w:hAnsi="Cambria" w:cs="Times New Roman"/>
        </w:rPr>
        <w:t xml:space="preserve">Add 0.5 mL of the prepared solution to a UV-vis cuvette using a </w:t>
      </w:r>
      <w:r w:rsidR="0062061A">
        <w:rPr>
          <w:rFonts w:ascii="Cambria" w:hAnsi="Cambria" w:cs="Times New Roman"/>
        </w:rPr>
        <w:t xml:space="preserve">volumetric </w:t>
      </w:r>
      <w:r>
        <w:rPr>
          <w:rFonts w:ascii="Cambria" w:hAnsi="Cambria" w:cs="Times New Roman"/>
        </w:rPr>
        <w:t>pipette. Add 3.5 mL of toluene.</w:t>
      </w:r>
      <w:r w:rsidRPr="006A6327">
        <w:rPr>
          <w:rFonts w:ascii="Cambria" w:hAnsi="Cambria" w:cs="Times New Roman"/>
        </w:rPr>
        <w:t xml:space="preserve"> </w:t>
      </w:r>
    </w:p>
    <w:p w14:paraId="2C802117" w14:textId="77777777" w:rsidR="0062061A" w:rsidRDefault="0062061A" w:rsidP="0062061A">
      <w:pPr>
        <w:pStyle w:val="ListParagraph"/>
        <w:widowControl w:val="0"/>
        <w:autoSpaceDE w:val="0"/>
        <w:autoSpaceDN w:val="0"/>
        <w:adjustRightInd w:val="0"/>
        <w:spacing w:after="0"/>
        <w:ind w:left="1242"/>
        <w:jc w:val="both"/>
        <w:rPr>
          <w:rFonts w:ascii="Cambria" w:hAnsi="Cambria" w:cs="Times New Roman"/>
          <w:lang w:val="en-GB"/>
        </w:rPr>
      </w:pPr>
    </w:p>
    <w:p w14:paraId="5B53F503" w14:textId="0FB77489" w:rsidR="00FC26C0" w:rsidRDefault="002C7ABD" w:rsidP="005F6BA4">
      <w:pPr>
        <w:pStyle w:val="ListParagraph"/>
        <w:widowControl w:val="0"/>
        <w:numPr>
          <w:ilvl w:val="1"/>
          <w:numId w:val="5"/>
        </w:numPr>
        <w:autoSpaceDE w:val="0"/>
        <w:autoSpaceDN w:val="0"/>
        <w:adjustRightInd w:val="0"/>
        <w:spacing w:after="0"/>
        <w:jc w:val="both"/>
        <w:rPr>
          <w:rFonts w:ascii="Cambria" w:hAnsi="Cambria" w:cs="Times New Roman"/>
          <w:lang w:val="en-GB"/>
        </w:rPr>
      </w:pPr>
      <w:r>
        <w:rPr>
          <w:rFonts w:ascii="Cambria" w:hAnsi="Cambria" w:cs="Times New Roman"/>
          <w:lang w:val="en-GB"/>
        </w:rPr>
        <w:t>Measure the absorption spectrum</w:t>
      </w:r>
      <w:r w:rsidR="00FC495A">
        <w:rPr>
          <w:rFonts w:ascii="Cambria" w:hAnsi="Cambria" w:cs="Times New Roman"/>
          <w:lang w:val="en-GB"/>
        </w:rPr>
        <w:t xml:space="preserve"> (3</w:t>
      </w:r>
      <w:r w:rsidR="006C5918">
        <w:rPr>
          <w:rFonts w:ascii="Cambria" w:hAnsi="Cambria" w:cs="Times New Roman"/>
          <w:lang w:val="en-GB"/>
        </w:rPr>
        <w:t>00</w:t>
      </w:r>
      <w:r w:rsidR="00FC495A">
        <w:rPr>
          <w:rFonts w:ascii="Cambria" w:hAnsi="Cambria" w:cs="Times New Roman"/>
          <w:lang w:val="en-GB"/>
        </w:rPr>
        <w:t>–</w:t>
      </w:r>
      <w:r w:rsidR="006C5918">
        <w:rPr>
          <w:rFonts w:ascii="Cambria" w:hAnsi="Cambria" w:cs="Times New Roman"/>
          <w:lang w:val="en-GB"/>
        </w:rPr>
        <w:t>800</w:t>
      </w:r>
      <w:r w:rsidR="00FC495A">
        <w:rPr>
          <w:rFonts w:ascii="Cambria" w:hAnsi="Cambria" w:cs="Times New Roman"/>
          <w:lang w:val="en-GB"/>
        </w:rPr>
        <w:t xml:space="preserve"> nm wavelength range)</w:t>
      </w:r>
      <w:r>
        <w:rPr>
          <w:rFonts w:ascii="Cambria" w:hAnsi="Cambria" w:cs="Times New Roman"/>
          <w:lang w:val="en-GB"/>
        </w:rPr>
        <w:t xml:space="preserve"> of benzophenone.</w:t>
      </w:r>
      <w:r w:rsidR="00412E75">
        <w:rPr>
          <w:rFonts w:ascii="Cambria" w:hAnsi="Cambria" w:cs="Times New Roman"/>
          <w:lang w:val="en-GB"/>
        </w:rPr>
        <w:t xml:space="preserve"> </w:t>
      </w:r>
    </w:p>
    <w:p w14:paraId="6A7E5E3D" w14:textId="77777777" w:rsidR="00D80111" w:rsidRPr="00D80111" w:rsidRDefault="00D80111">
      <w:pPr>
        <w:widowControl w:val="0"/>
        <w:autoSpaceDE w:val="0"/>
        <w:autoSpaceDN w:val="0"/>
        <w:adjustRightInd w:val="0"/>
        <w:spacing w:after="0"/>
        <w:jc w:val="both"/>
        <w:rPr>
          <w:rFonts w:ascii="Cambria" w:hAnsi="Cambria" w:cs="Times New Roman"/>
          <w:lang w:val="en-GB"/>
        </w:rPr>
        <w:pPrChange w:id="32" w:author="David Powers" w:date="2017-05-28T16:03:00Z">
          <w:pPr>
            <w:pStyle w:val="ListParagraph"/>
            <w:widowControl w:val="0"/>
            <w:autoSpaceDE w:val="0"/>
            <w:autoSpaceDN w:val="0"/>
            <w:adjustRightInd w:val="0"/>
            <w:spacing w:after="0"/>
            <w:ind w:left="360"/>
            <w:jc w:val="both"/>
          </w:pPr>
        </w:pPrChange>
      </w:pPr>
    </w:p>
    <w:p w14:paraId="55F31BCD" w14:textId="5978C2B9" w:rsidR="00D80111" w:rsidRDefault="00D80111" w:rsidP="005F6BA4">
      <w:pPr>
        <w:pStyle w:val="ListParagraph"/>
        <w:widowControl w:val="0"/>
        <w:numPr>
          <w:ilvl w:val="1"/>
          <w:numId w:val="5"/>
        </w:numPr>
        <w:autoSpaceDE w:val="0"/>
        <w:autoSpaceDN w:val="0"/>
        <w:adjustRightInd w:val="0"/>
        <w:spacing w:after="0"/>
        <w:jc w:val="both"/>
        <w:rPr>
          <w:ins w:id="33" w:author="David Powers" w:date="2017-05-28T16:03:00Z"/>
          <w:rFonts w:ascii="Cambria" w:hAnsi="Cambria" w:cs="Times New Roman"/>
          <w:lang w:val="en-GB"/>
        </w:rPr>
      </w:pPr>
      <w:ins w:id="34" w:author="David Powers" w:date="2017-05-28T16:03:00Z">
        <w:r>
          <w:rPr>
            <w:rFonts w:ascii="Cambria" w:hAnsi="Cambria" w:cs="Times New Roman"/>
            <w:lang w:val="en-GB"/>
          </w:rPr>
          <w:t>Using the spectrum of toluene obtained in Step 1.4, perform a background subtraction to obtain the absorption spectrum of pure benzophenone.</w:t>
        </w:r>
      </w:ins>
    </w:p>
    <w:p w14:paraId="4A8240BA" w14:textId="77777777" w:rsidR="0062061A" w:rsidRDefault="0062061A" w:rsidP="0062061A">
      <w:pPr>
        <w:pStyle w:val="ListParagraph"/>
        <w:widowControl w:val="0"/>
        <w:autoSpaceDE w:val="0"/>
        <w:autoSpaceDN w:val="0"/>
        <w:adjustRightInd w:val="0"/>
        <w:spacing w:after="0"/>
        <w:ind w:left="360"/>
        <w:jc w:val="both"/>
        <w:rPr>
          <w:ins w:id="35" w:author="David Powers" w:date="2017-05-28T16:03:00Z"/>
          <w:rFonts w:ascii="Cambria" w:hAnsi="Cambria" w:cs="Times New Roman"/>
          <w:lang w:val="en-GB"/>
        </w:rPr>
      </w:pPr>
    </w:p>
    <w:p w14:paraId="053F09AF" w14:textId="0D86CD00" w:rsidR="00FC495A" w:rsidRPr="0075225D" w:rsidRDefault="00FC495A" w:rsidP="002C7ABD">
      <w:pPr>
        <w:pStyle w:val="ListParagraph"/>
        <w:widowControl w:val="0"/>
        <w:numPr>
          <w:ilvl w:val="0"/>
          <w:numId w:val="5"/>
        </w:numPr>
        <w:autoSpaceDE w:val="0"/>
        <w:autoSpaceDN w:val="0"/>
        <w:adjustRightInd w:val="0"/>
        <w:spacing w:after="0"/>
        <w:jc w:val="both"/>
        <w:rPr>
          <w:ins w:id="36" w:author="David Powers" w:date="2017-05-28T16:03:00Z"/>
          <w:rFonts w:ascii="Cambria" w:hAnsi="Cambria" w:cs="Times New Roman"/>
          <w:lang w:val="en-GB"/>
        </w:rPr>
      </w:pPr>
      <w:r>
        <w:rPr>
          <w:rFonts w:ascii="Cambria" w:hAnsi="Cambria" w:cs="Times New Roman"/>
          <w:lang w:val="en-GB"/>
        </w:rPr>
        <w:t xml:space="preserve">Reaction of benzoyl peroxide and styrene in the </w:t>
      </w:r>
      <w:r w:rsidR="00A505DD">
        <w:rPr>
          <w:rFonts w:ascii="Cambria" w:hAnsi="Cambria" w:cs="Times New Roman"/>
          <w:lang w:val="en-GB"/>
        </w:rPr>
        <w:t xml:space="preserve">presence of the </w:t>
      </w:r>
      <w:r>
        <w:rPr>
          <w:rFonts w:ascii="Cambria" w:hAnsi="Cambria" w:cs="Times New Roman"/>
          <w:lang w:val="en-GB"/>
        </w:rPr>
        <w:t>photo</w:t>
      </w:r>
      <w:r w:rsidR="009633D5">
        <w:rPr>
          <w:rFonts w:ascii="Cambria" w:hAnsi="Cambria" w:cs="Times New Roman"/>
          <w:lang w:val="en-GB"/>
        </w:rPr>
        <w:t>sensitizer</w:t>
      </w:r>
      <w:r w:rsidR="00A505DD">
        <w:rPr>
          <w:rFonts w:ascii="Cambria" w:hAnsi="Cambria" w:cs="Times New Roman"/>
          <w:lang w:val="en-GB"/>
        </w:rPr>
        <w:t xml:space="preserve"> </w:t>
      </w:r>
      <w:commentRangeStart w:id="37"/>
      <w:r w:rsidR="00A505DD">
        <w:rPr>
          <w:rFonts w:ascii="Cambria" w:hAnsi="Cambria" w:cs="Times New Roman"/>
          <w:lang w:val="en-GB"/>
        </w:rPr>
        <w:t>benzophenone</w:t>
      </w:r>
      <w:commentRangeEnd w:id="37"/>
      <w:r w:rsidR="00B03C06">
        <w:rPr>
          <w:rStyle w:val="CommentReference"/>
        </w:rPr>
        <w:commentReference w:id="37"/>
      </w:r>
      <w:ins w:id="38" w:author="David Powers" w:date="2017-05-28T16:03:00Z">
        <w:r>
          <w:rPr>
            <w:rFonts w:ascii="Cambria" w:hAnsi="Cambria" w:cs="Times New Roman"/>
            <w:lang w:val="en-GB"/>
          </w:rPr>
          <w:t>.</w:t>
        </w:r>
      </w:ins>
    </w:p>
    <w:p w14:paraId="01FA0374" w14:textId="77777777" w:rsidR="0062061A" w:rsidRPr="0062061A" w:rsidRDefault="0062061A" w:rsidP="0062061A">
      <w:pPr>
        <w:pStyle w:val="ListParagraph"/>
        <w:widowControl w:val="0"/>
        <w:autoSpaceDE w:val="0"/>
        <w:autoSpaceDN w:val="0"/>
        <w:adjustRightInd w:val="0"/>
        <w:spacing w:after="0"/>
        <w:ind w:left="1242"/>
        <w:jc w:val="both"/>
        <w:rPr>
          <w:ins w:id="39" w:author="David Powers" w:date="2017-05-28T16:03:00Z"/>
          <w:rFonts w:ascii="Cambria" w:hAnsi="Cambria" w:cs="Times New Roman"/>
          <w:lang w:val="en-GB"/>
        </w:rPr>
      </w:pPr>
    </w:p>
    <w:p w14:paraId="1038C8FB" w14:textId="77777777" w:rsidR="00D6311E" w:rsidRDefault="00D6311E">
      <w:pPr>
        <w:pStyle w:val="ListParagraph"/>
        <w:widowControl w:val="0"/>
        <w:numPr>
          <w:ilvl w:val="1"/>
          <w:numId w:val="5"/>
        </w:numPr>
        <w:autoSpaceDE w:val="0"/>
        <w:autoSpaceDN w:val="0"/>
        <w:adjustRightInd w:val="0"/>
        <w:spacing w:after="0"/>
        <w:jc w:val="both"/>
        <w:rPr>
          <w:rFonts w:ascii="Cambria" w:hAnsi="Cambria" w:cs="Times New Roman"/>
          <w:lang w:val="en-GB"/>
        </w:rPr>
        <w:pPrChange w:id="40" w:author="David Powers" w:date="2017-05-28T16:03:00Z">
          <w:pPr>
            <w:pStyle w:val="ListParagraph"/>
            <w:widowControl w:val="0"/>
            <w:numPr>
              <w:numId w:val="5"/>
            </w:numPr>
            <w:autoSpaceDE w:val="0"/>
            <w:autoSpaceDN w:val="0"/>
            <w:adjustRightInd w:val="0"/>
            <w:spacing w:after="0"/>
            <w:ind w:left="360" w:hanging="360"/>
            <w:jc w:val="both"/>
          </w:pPr>
        </w:pPrChange>
      </w:pPr>
      <w:ins w:id="41" w:author="David Powers" w:date="2017-05-28T16:03:00Z">
        <w:r>
          <w:rPr>
            <w:rFonts w:ascii="Cambria" w:hAnsi="Cambria" w:cs="Times New Roman"/>
            <w:lang w:val="en-GB"/>
          </w:rPr>
          <w:t>Measure the tare weight of a 25-mL round-bottom flask</w:t>
        </w:r>
      </w:ins>
      <w:r>
        <w:rPr>
          <w:rFonts w:ascii="Cambria" w:hAnsi="Cambria" w:cs="Times New Roman"/>
          <w:lang w:val="en-GB"/>
        </w:rPr>
        <w:t>.</w:t>
      </w:r>
    </w:p>
    <w:p w14:paraId="09068DE9" w14:textId="77777777" w:rsidR="00D6311E" w:rsidRPr="00D6311E" w:rsidRDefault="00D6311E" w:rsidP="00D6311E">
      <w:pPr>
        <w:pStyle w:val="ListParagraph"/>
        <w:widowControl w:val="0"/>
        <w:autoSpaceDE w:val="0"/>
        <w:autoSpaceDN w:val="0"/>
        <w:adjustRightInd w:val="0"/>
        <w:spacing w:after="0"/>
        <w:ind w:left="1242"/>
        <w:jc w:val="both"/>
        <w:rPr>
          <w:rFonts w:ascii="Cambria" w:hAnsi="Cambria" w:cs="Times New Roman"/>
          <w:lang w:val="en-GB"/>
        </w:rPr>
      </w:pPr>
    </w:p>
    <w:p w14:paraId="4DEB4C72" w14:textId="42ABCCD0" w:rsidR="00D6311E" w:rsidRPr="008C3D4B" w:rsidRDefault="00D6311E" w:rsidP="00D6311E">
      <w:pPr>
        <w:pStyle w:val="ListParagraph"/>
        <w:widowControl w:val="0"/>
        <w:numPr>
          <w:ilvl w:val="1"/>
          <w:numId w:val="5"/>
        </w:numPr>
        <w:autoSpaceDE w:val="0"/>
        <w:autoSpaceDN w:val="0"/>
        <w:adjustRightInd w:val="0"/>
        <w:spacing w:after="0"/>
        <w:jc w:val="both"/>
        <w:rPr>
          <w:rFonts w:ascii="Cambria" w:hAnsi="Cambria" w:cs="Times New Roman"/>
          <w:lang w:val="en-GB"/>
        </w:rPr>
      </w:pPr>
      <w:r>
        <w:rPr>
          <w:rFonts w:ascii="Cambria" w:hAnsi="Cambria" w:cs="Times New Roman"/>
        </w:rPr>
        <w:t xml:space="preserve">Prepare a solution of benzoyl peroxide, benzophenone, and styrene in toluene by combining 1.0 mL of the benzoyl peroxide solution prepared in step 1.1, with 1.0 mL of the benzophenone solution prepared in step 3.1 with 10 mL toluene and 3 mL styrene. </w:t>
      </w:r>
      <w:ins w:id="42" w:author="David Powers" w:date="2017-05-28T16:03:00Z">
        <w:r>
          <w:rPr>
            <w:rFonts w:ascii="Cambria" w:hAnsi="Cambria" w:cs="Times New Roman"/>
          </w:rPr>
          <w:t xml:space="preserve">Transfer the reaction solution to a 25-mL round-bottom flask, fit the flask with a rubber septum, and </w:t>
        </w:r>
        <w:r w:rsidRPr="003540EE">
          <w:rPr>
            <w:rFonts w:ascii="Cambria" w:hAnsi="Cambria" w:cs="Times New Roman"/>
          </w:rPr>
          <w:t xml:space="preserve">degas the reaction solution using the freeze-pump-thaw technique </w:t>
        </w:r>
        <w:r w:rsidR="003540EE" w:rsidRPr="003540EE">
          <w:rPr>
            <w:rFonts w:ascii="Cambria" w:hAnsi="Cambria"/>
            <w:bCs/>
          </w:rPr>
          <w:t>(</w:t>
        </w:r>
        <w:r w:rsidR="003540EE" w:rsidRPr="003540EE">
          <w:t>see the “</w:t>
        </w:r>
        <w:r w:rsidR="003540EE" w:rsidRPr="003540EE">
          <w:rPr>
            <w:bCs/>
          </w:rPr>
          <w:t>Schlenk Lines Transfer of Solvents</w:t>
        </w:r>
        <w:r w:rsidR="003540EE" w:rsidRPr="003540EE">
          <w:t xml:space="preserve">” video in the </w:t>
        </w:r>
        <w:r w:rsidR="003540EE" w:rsidRPr="003540EE">
          <w:rPr>
            <w:i/>
          </w:rPr>
          <w:t>Essentials of Organic Chemistry</w:t>
        </w:r>
        <w:r w:rsidR="003540EE" w:rsidRPr="003540EE">
          <w:t xml:space="preserve"> series)</w:t>
        </w:r>
        <w:r w:rsidRPr="003540EE">
          <w:rPr>
            <w:rFonts w:ascii="Cambria" w:hAnsi="Cambria" w:cs="Times New Roman"/>
          </w:rPr>
          <w:t>.</w:t>
        </w:r>
        <w:r>
          <w:rPr>
            <w:rFonts w:ascii="Cambria" w:hAnsi="Cambria" w:cs="Times New Roman"/>
          </w:rPr>
          <w:t xml:space="preserve"> It is not important to exclude water from the reaction solution, only to remove dissolved O</w:t>
        </w:r>
        <w:r>
          <w:rPr>
            <w:rFonts w:ascii="Cambria" w:hAnsi="Cambria" w:cs="Times New Roman"/>
            <w:vertAlign w:val="subscript"/>
          </w:rPr>
          <w:t>2</w:t>
        </w:r>
        <w:r>
          <w:rPr>
            <w:rFonts w:ascii="Cambria" w:hAnsi="Cambria" w:cs="Times New Roman"/>
          </w:rPr>
          <w:t>.</w:t>
        </w:r>
      </w:ins>
    </w:p>
    <w:p w14:paraId="6F63317C" w14:textId="77777777" w:rsidR="0062061A" w:rsidRPr="00D6311E" w:rsidRDefault="0062061A">
      <w:pPr>
        <w:widowControl w:val="0"/>
        <w:autoSpaceDE w:val="0"/>
        <w:autoSpaceDN w:val="0"/>
        <w:adjustRightInd w:val="0"/>
        <w:spacing w:after="0"/>
        <w:jc w:val="both"/>
        <w:rPr>
          <w:rFonts w:ascii="Cambria" w:hAnsi="Cambria" w:cs="Times New Roman"/>
          <w:lang w:val="en-GB"/>
        </w:rPr>
        <w:pPrChange w:id="43" w:author="David Powers" w:date="2017-05-28T16:03:00Z">
          <w:pPr>
            <w:pStyle w:val="ListParagraph"/>
            <w:widowControl w:val="0"/>
            <w:autoSpaceDE w:val="0"/>
            <w:autoSpaceDN w:val="0"/>
            <w:adjustRightInd w:val="0"/>
            <w:spacing w:after="0"/>
            <w:ind w:left="1242"/>
            <w:jc w:val="both"/>
          </w:pPr>
        </w:pPrChange>
      </w:pPr>
    </w:p>
    <w:p w14:paraId="55BB2782" w14:textId="6AF95969" w:rsidR="00D6311E" w:rsidRPr="008C3D4B" w:rsidRDefault="00FC495A" w:rsidP="00D6311E">
      <w:pPr>
        <w:pStyle w:val="ListParagraph"/>
        <w:widowControl w:val="0"/>
        <w:numPr>
          <w:ilvl w:val="1"/>
          <w:numId w:val="5"/>
        </w:numPr>
        <w:autoSpaceDE w:val="0"/>
        <w:autoSpaceDN w:val="0"/>
        <w:adjustRightInd w:val="0"/>
        <w:spacing w:after="0"/>
        <w:jc w:val="both"/>
        <w:rPr>
          <w:rFonts w:ascii="Cambria" w:hAnsi="Cambria" w:cs="Times New Roman"/>
          <w:lang w:val="en-GB"/>
        </w:rPr>
      </w:pPr>
      <w:del w:id="44" w:author="David Powers" w:date="2017-05-28T16:03:00Z">
        <w:r>
          <w:rPr>
            <w:rFonts w:ascii="Cambria" w:hAnsi="Cambria" w:cs="Times New Roman"/>
          </w:rPr>
          <w:delText>Irradiate</w:delText>
        </w:r>
      </w:del>
      <w:ins w:id="45" w:author="David Powers" w:date="2017-05-28T16:03:00Z">
        <w:r w:rsidR="00D6311E">
          <w:rPr>
            <w:rFonts w:ascii="Cambria" w:hAnsi="Cambria" w:cs="Times New Roman"/>
          </w:rPr>
          <w:t>In a ventilated fume hood, turn on the Hg-arc lamp and wait 10 minutes for the light bulb to warm up. Clamp the reaction flask to a stir plate and insert an N</w:t>
        </w:r>
        <w:r w:rsidR="00D6311E">
          <w:rPr>
            <w:rFonts w:ascii="Cambria" w:hAnsi="Cambria" w:cs="Times New Roman"/>
            <w:vertAlign w:val="subscript"/>
          </w:rPr>
          <w:t>2</w:t>
        </w:r>
        <w:r w:rsidR="00D6311E">
          <w:rPr>
            <w:rFonts w:ascii="Cambria" w:hAnsi="Cambria" w:cs="Times New Roman"/>
          </w:rPr>
          <w:t xml:space="preserve"> needle into the septum. With magnetic stirring, irradiate</w:t>
        </w:r>
      </w:ins>
      <w:r w:rsidR="00D6311E">
        <w:rPr>
          <w:rFonts w:ascii="Cambria" w:hAnsi="Cambria" w:cs="Times New Roman"/>
        </w:rPr>
        <w:t xml:space="preserve"> the solution with a Hg-arc lamp using a 350-nm long-pass filter for 10 minutes.</w:t>
      </w:r>
    </w:p>
    <w:p w14:paraId="4B6E52AB" w14:textId="77777777" w:rsidR="0062061A" w:rsidRPr="0062061A" w:rsidRDefault="0062061A" w:rsidP="0062061A">
      <w:pPr>
        <w:pStyle w:val="ListParagraph"/>
        <w:widowControl w:val="0"/>
        <w:autoSpaceDE w:val="0"/>
        <w:autoSpaceDN w:val="0"/>
        <w:adjustRightInd w:val="0"/>
        <w:spacing w:after="0"/>
        <w:ind w:left="1242"/>
        <w:jc w:val="both"/>
        <w:rPr>
          <w:rFonts w:ascii="Cambria" w:hAnsi="Cambria" w:cs="Times New Roman"/>
          <w:lang w:val="en-GB"/>
        </w:rPr>
      </w:pPr>
    </w:p>
    <w:p w14:paraId="585F4FE1" w14:textId="2F9BA6F2" w:rsidR="00D6311E" w:rsidRPr="008C3D4B" w:rsidRDefault="00D6311E" w:rsidP="00D6311E">
      <w:pPr>
        <w:pStyle w:val="ListParagraph"/>
        <w:widowControl w:val="0"/>
        <w:numPr>
          <w:ilvl w:val="1"/>
          <w:numId w:val="5"/>
        </w:numPr>
        <w:autoSpaceDE w:val="0"/>
        <w:autoSpaceDN w:val="0"/>
        <w:adjustRightInd w:val="0"/>
        <w:spacing w:after="0"/>
        <w:jc w:val="both"/>
        <w:rPr>
          <w:rFonts w:ascii="Cambria" w:hAnsi="Cambria" w:cs="Times New Roman"/>
          <w:lang w:val="en-GB"/>
        </w:rPr>
      </w:pPr>
      <w:r>
        <w:rPr>
          <w:rFonts w:ascii="Cambria" w:hAnsi="Cambria" w:cs="Times New Roman"/>
        </w:rPr>
        <w:t xml:space="preserve">Concentrate the photoreaction on a rotovap. </w:t>
      </w:r>
      <w:del w:id="46" w:author="David Powers" w:date="2017-05-28T16:03:00Z">
        <w:r w:rsidR="009332BB">
          <w:rPr>
            <w:rFonts w:ascii="Cambria" w:hAnsi="Cambria" w:cs="Times New Roman"/>
          </w:rPr>
          <w:delText>Weigh the</w:delText>
        </w:r>
      </w:del>
      <w:ins w:id="47" w:author="David Powers" w:date="2017-05-28T16:03:00Z">
        <w:r>
          <w:rPr>
            <w:rFonts w:ascii="Cambria" w:hAnsi="Cambria" w:cs="Times New Roman"/>
          </w:rPr>
          <w:t>If non-volatile</w:t>
        </w:r>
      </w:ins>
      <w:r>
        <w:rPr>
          <w:rFonts w:ascii="Cambria" w:hAnsi="Cambria" w:cs="Times New Roman"/>
        </w:rPr>
        <w:t xml:space="preserve"> residue </w:t>
      </w:r>
      <w:del w:id="48" w:author="David Powers" w:date="2017-05-28T16:03:00Z">
        <w:r w:rsidR="009332BB">
          <w:rPr>
            <w:rFonts w:ascii="Cambria" w:hAnsi="Cambria" w:cs="Times New Roman"/>
          </w:rPr>
          <w:delText>and</w:delText>
        </w:r>
      </w:del>
      <w:ins w:id="49" w:author="David Powers" w:date="2017-05-28T16:03:00Z">
        <w:r>
          <w:rPr>
            <w:rFonts w:ascii="Cambria" w:hAnsi="Cambria" w:cs="Times New Roman"/>
          </w:rPr>
          <w:t>remains,</w:t>
        </w:r>
      </w:ins>
      <w:r>
        <w:rPr>
          <w:rFonts w:ascii="Cambria" w:hAnsi="Cambria" w:cs="Times New Roman"/>
        </w:rPr>
        <w:t xml:space="preserve"> obtain a </w:t>
      </w:r>
      <w:ins w:id="50" w:author="David Powers" w:date="2017-05-28T16:03:00Z">
        <w:r>
          <w:rPr>
            <w:rFonts w:ascii="Cambria" w:hAnsi="Cambria" w:cs="Times New Roman"/>
          </w:rPr>
          <w:t xml:space="preserve">mass of the flask. The weight of the non-volatile residue can be determined using the tare weight measured in step 4.1 Obtain a </w:t>
        </w:r>
      </w:ins>
      <w:r w:rsidRPr="00A505DD">
        <w:rPr>
          <w:rFonts w:ascii="Cambria" w:hAnsi="Cambria" w:cs="Times New Roman"/>
          <w:vertAlign w:val="superscript"/>
        </w:rPr>
        <w:t>1</w:t>
      </w:r>
      <w:r>
        <w:rPr>
          <w:rFonts w:ascii="Cambria" w:hAnsi="Cambria" w:cs="Times New Roman"/>
        </w:rPr>
        <w:t>H NMR spectrum of the residue</w:t>
      </w:r>
      <w:ins w:id="51" w:author="David Powers" w:date="2017-05-28T16:03:00Z">
        <w:r>
          <w:rPr>
            <w:rFonts w:ascii="Cambria" w:hAnsi="Cambria" w:cs="Times New Roman"/>
          </w:rPr>
          <w:t xml:space="preserve"> in CDCl</w:t>
        </w:r>
        <w:r>
          <w:rPr>
            <w:rFonts w:ascii="Cambria" w:hAnsi="Cambria" w:cs="Times New Roman"/>
            <w:vertAlign w:val="subscript"/>
          </w:rPr>
          <w:t>3</w:t>
        </w:r>
      </w:ins>
      <w:r>
        <w:rPr>
          <w:rFonts w:ascii="Cambria" w:hAnsi="Cambria" w:cs="Times New Roman"/>
        </w:rPr>
        <w:t>.</w:t>
      </w:r>
    </w:p>
    <w:p w14:paraId="626634D3" w14:textId="77777777" w:rsidR="0062061A" w:rsidRDefault="0062061A" w:rsidP="0062061A">
      <w:pPr>
        <w:pStyle w:val="ListParagraph"/>
        <w:widowControl w:val="0"/>
        <w:autoSpaceDE w:val="0"/>
        <w:autoSpaceDN w:val="0"/>
        <w:adjustRightInd w:val="0"/>
        <w:spacing w:after="0"/>
        <w:ind w:left="360"/>
        <w:jc w:val="both"/>
        <w:rPr>
          <w:rFonts w:ascii="Cambria" w:hAnsi="Cambria" w:cs="Times New Roman"/>
          <w:lang w:val="en-GB"/>
        </w:rPr>
      </w:pPr>
    </w:p>
    <w:p w14:paraId="23809D4E" w14:textId="445A88CA" w:rsidR="0075225D" w:rsidRPr="0075225D" w:rsidRDefault="0075225D" w:rsidP="0075225D">
      <w:pPr>
        <w:pStyle w:val="ListParagraph"/>
        <w:widowControl w:val="0"/>
        <w:numPr>
          <w:ilvl w:val="0"/>
          <w:numId w:val="5"/>
        </w:numPr>
        <w:autoSpaceDE w:val="0"/>
        <w:autoSpaceDN w:val="0"/>
        <w:adjustRightInd w:val="0"/>
        <w:spacing w:after="0"/>
        <w:jc w:val="both"/>
        <w:rPr>
          <w:rFonts w:ascii="Cambria" w:hAnsi="Cambria" w:cs="Times New Roman"/>
          <w:lang w:val="en-GB"/>
        </w:rPr>
      </w:pPr>
      <w:r>
        <w:rPr>
          <w:rFonts w:ascii="Cambria" w:hAnsi="Cambria" w:cs="Times New Roman"/>
          <w:lang w:val="en-GB"/>
        </w:rPr>
        <w:t>Control reaction of styrene in the presence of the photosensitizer benzophenone.</w:t>
      </w:r>
    </w:p>
    <w:p w14:paraId="0605602B" w14:textId="77777777" w:rsidR="0062061A" w:rsidRPr="0062061A" w:rsidRDefault="0062061A" w:rsidP="0062061A">
      <w:pPr>
        <w:pStyle w:val="ListParagraph"/>
        <w:widowControl w:val="0"/>
        <w:autoSpaceDE w:val="0"/>
        <w:autoSpaceDN w:val="0"/>
        <w:adjustRightInd w:val="0"/>
        <w:spacing w:after="0"/>
        <w:ind w:left="1242"/>
        <w:jc w:val="both"/>
        <w:rPr>
          <w:rFonts w:ascii="Cambria" w:hAnsi="Cambria" w:cs="Times New Roman"/>
          <w:lang w:val="en-GB"/>
        </w:rPr>
      </w:pPr>
    </w:p>
    <w:p w14:paraId="59BBD725" w14:textId="77777777" w:rsidR="00125C8F" w:rsidRDefault="00125C8F" w:rsidP="00125C8F">
      <w:pPr>
        <w:pStyle w:val="ListParagraph"/>
        <w:widowControl w:val="0"/>
        <w:numPr>
          <w:ilvl w:val="1"/>
          <w:numId w:val="5"/>
        </w:numPr>
        <w:autoSpaceDE w:val="0"/>
        <w:autoSpaceDN w:val="0"/>
        <w:adjustRightInd w:val="0"/>
        <w:spacing w:after="0"/>
        <w:jc w:val="both"/>
        <w:rPr>
          <w:ins w:id="52" w:author="David Powers" w:date="2017-05-28T16:03:00Z"/>
          <w:rFonts w:ascii="Cambria" w:hAnsi="Cambria" w:cs="Times New Roman"/>
          <w:lang w:val="en-GB"/>
        </w:rPr>
      </w:pPr>
      <w:ins w:id="53" w:author="David Powers" w:date="2017-05-28T16:03:00Z">
        <w:r>
          <w:rPr>
            <w:rFonts w:ascii="Cambria" w:hAnsi="Cambria" w:cs="Times New Roman"/>
            <w:lang w:val="en-GB"/>
          </w:rPr>
          <w:t>Measure the tare weight of a 25-mL round-bottom flask.</w:t>
        </w:r>
      </w:ins>
    </w:p>
    <w:p w14:paraId="13E8817A" w14:textId="77777777" w:rsidR="00125C8F" w:rsidRPr="00125C8F" w:rsidRDefault="00125C8F" w:rsidP="00125C8F">
      <w:pPr>
        <w:pStyle w:val="ListParagraph"/>
        <w:widowControl w:val="0"/>
        <w:autoSpaceDE w:val="0"/>
        <w:autoSpaceDN w:val="0"/>
        <w:adjustRightInd w:val="0"/>
        <w:spacing w:after="0"/>
        <w:ind w:left="1242"/>
        <w:jc w:val="both"/>
        <w:rPr>
          <w:ins w:id="54" w:author="David Powers" w:date="2017-05-28T16:03:00Z"/>
          <w:rFonts w:ascii="Cambria" w:hAnsi="Cambria" w:cs="Times New Roman"/>
          <w:lang w:val="en-GB"/>
        </w:rPr>
      </w:pPr>
    </w:p>
    <w:p w14:paraId="3B874774" w14:textId="04598D62" w:rsidR="00125C8F" w:rsidRPr="00125C8F" w:rsidRDefault="00125C8F" w:rsidP="00125C8F">
      <w:pPr>
        <w:pStyle w:val="ListParagraph"/>
        <w:widowControl w:val="0"/>
        <w:numPr>
          <w:ilvl w:val="1"/>
          <w:numId w:val="5"/>
        </w:numPr>
        <w:autoSpaceDE w:val="0"/>
        <w:autoSpaceDN w:val="0"/>
        <w:adjustRightInd w:val="0"/>
        <w:spacing w:after="0"/>
        <w:jc w:val="both"/>
        <w:rPr>
          <w:rFonts w:ascii="Cambria" w:hAnsi="Cambria" w:cs="Times New Roman"/>
          <w:lang w:val="en-GB"/>
        </w:rPr>
      </w:pPr>
      <w:r>
        <w:rPr>
          <w:rFonts w:ascii="Cambria" w:hAnsi="Cambria" w:cs="Times New Roman"/>
        </w:rPr>
        <w:t xml:space="preserve">Prepare a solution of benzophenone and styrene in toluene by combining 1.0 mL of the benzophenone solution prepared in step 3.1 with 10 mL toluene and 3 mL styrene. </w:t>
      </w:r>
      <w:ins w:id="55" w:author="David Powers" w:date="2017-05-28T16:03:00Z">
        <w:r w:rsidRPr="00125C8F">
          <w:rPr>
            <w:rFonts w:ascii="Cambria" w:hAnsi="Cambria" w:cs="Times New Roman"/>
          </w:rPr>
          <w:t xml:space="preserve">Transfer the reaction solution to a 25-mL round-bottom flask, fit the flask with a rubber septum, and </w:t>
        </w:r>
        <w:r w:rsidRPr="00726BE5">
          <w:rPr>
            <w:rFonts w:ascii="Cambria" w:hAnsi="Cambria" w:cs="Times New Roman"/>
          </w:rPr>
          <w:t xml:space="preserve">degas the reaction solution using the freeze-pump-thaw technique </w:t>
        </w:r>
        <w:r w:rsidR="00726BE5" w:rsidRPr="00726BE5">
          <w:rPr>
            <w:rFonts w:ascii="Cambria" w:hAnsi="Cambria"/>
            <w:bCs/>
          </w:rPr>
          <w:t>(</w:t>
        </w:r>
        <w:r w:rsidR="00726BE5" w:rsidRPr="00726BE5">
          <w:t>see the “</w:t>
        </w:r>
        <w:r w:rsidR="00726BE5" w:rsidRPr="00726BE5">
          <w:rPr>
            <w:bCs/>
          </w:rPr>
          <w:t>Schlenk Lines Transfer of Solvents</w:t>
        </w:r>
        <w:r w:rsidR="00726BE5" w:rsidRPr="00726BE5">
          <w:t xml:space="preserve">” video in the </w:t>
        </w:r>
        <w:r w:rsidR="00726BE5" w:rsidRPr="00726BE5">
          <w:rPr>
            <w:i/>
          </w:rPr>
          <w:t>Essentials of Organic Chemistry</w:t>
        </w:r>
        <w:r w:rsidR="00726BE5" w:rsidRPr="00726BE5">
          <w:t xml:space="preserve"> series)</w:t>
        </w:r>
        <w:r w:rsidRPr="00726BE5">
          <w:rPr>
            <w:rFonts w:ascii="Cambria" w:hAnsi="Cambria" w:cs="Times New Roman"/>
          </w:rPr>
          <w:t>.</w:t>
        </w:r>
        <w:r w:rsidRPr="00125C8F">
          <w:rPr>
            <w:rFonts w:ascii="Cambria" w:hAnsi="Cambria" w:cs="Times New Roman"/>
          </w:rPr>
          <w:t xml:space="preserve"> It is not important to exclude water from the reaction solution, only to remove dissolved O</w:t>
        </w:r>
        <w:r w:rsidRPr="00125C8F">
          <w:rPr>
            <w:rFonts w:ascii="Cambria" w:hAnsi="Cambria" w:cs="Times New Roman"/>
            <w:vertAlign w:val="subscript"/>
          </w:rPr>
          <w:t>2</w:t>
        </w:r>
        <w:r w:rsidRPr="00125C8F">
          <w:rPr>
            <w:rFonts w:ascii="Cambria" w:hAnsi="Cambria" w:cs="Times New Roman"/>
          </w:rPr>
          <w:t>.</w:t>
        </w:r>
      </w:ins>
    </w:p>
    <w:p w14:paraId="1746F91C" w14:textId="77777777" w:rsidR="0062061A" w:rsidRPr="0062061A" w:rsidRDefault="0062061A" w:rsidP="0062061A">
      <w:pPr>
        <w:pStyle w:val="ListParagraph"/>
        <w:widowControl w:val="0"/>
        <w:autoSpaceDE w:val="0"/>
        <w:autoSpaceDN w:val="0"/>
        <w:adjustRightInd w:val="0"/>
        <w:spacing w:after="0"/>
        <w:ind w:left="1242"/>
        <w:jc w:val="both"/>
        <w:rPr>
          <w:rFonts w:ascii="Cambria" w:hAnsi="Cambria" w:cs="Times New Roman"/>
          <w:lang w:val="en-GB"/>
        </w:rPr>
      </w:pPr>
    </w:p>
    <w:p w14:paraId="5A3159B8" w14:textId="016060AB" w:rsidR="00125C8F" w:rsidRPr="008C3D4B" w:rsidRDefault="00233037" w:rsidP="00125C8F">
      <w:pPr>
        <w:pStyle w:val="ListParagraph"/>
        <w:widowControl w:val="0"/>
        <w:numPr>
          <w:ilvl w:val="1"/>
          <w:numId w:val="5"/>
        </w:numPr>
        <w:autoSpaceDE w:val="0"/>
        <w:autoSpaceDN w:val="0"/>
        <w:adjustRightInd w:val="0"/>
        <w:spacing w:after="0"/>
        <w:jc w:val="both"/>
        <w:rPr>
          <w:rFonts w:ascii="Cambria" w:hAnsi="Cambria" w:cs="Times New Roman"/>
          <w:lang w:val="en-GB"/>
        </w:rPr>
      </w:pPr>
      <w:del w:id="56" w:author="David Powers" w:date="2017-05-28T16:03:00Z">
        <w:r>
          <w:rPr>
            <w:rFonts w:ascii="Cambria" w:hAnsi="Cambria" w:cs="Times New Roman"/>
          </w:rPr>
          <w:delText>Irradiate</w:delText>
        </w:r>
      </w:del>
      <w:ins w:id="57" w:author="David Powers" w:date="2017-05-28T16:03:00Z">
        <w:r w:rsidR="00125C8F">
          <w:rPr>
            <w:rFonts w:ascii="Cambria" w:hAnsi="Cambria" w:cs="Times New Roman"/>
          </w:rPr>
          <w:t>In a ventilated fume hood, turn on the Hg-arc lamp and wait 10 minutes for the light bulb to warm up. Clamp the reaction flask to a stir plate and insert an N</w:t>
        </w:r>
        <w:r w:rsidR="00125C8F">
          <w:rPr>
            <w:rFonts w:ascii="Cambria" w:hAnsi="Cambria" w:cs="Times New Roman"/>
            <w:vertAlign w:val="subscript"/>
          </w:rPr>
          <w:t>2</w:t>
        </w:r>
        <w:r w:rsidR="00125C8F">
          <w:rPr>
            <w:rFonts w:ascii="Cambria" w:hAnsi="Cambria" w:cs="Times New Roman"/>
          </w:rPr>
          <w:t xml:space="preserve"> needle into the septum. With magnetic stirring, irradiate</w:t>
        </w:r>
      </w:ins>
      <w:r w:rsidR="00125C8F">
        <w:rPr>
          <w:rFonts w:ascii="Cambria" w:hAnsi="Cambria" w:cs="Times New Roman"/>
        </w:rPr>
        <w:t xml:space="preserve"> the solution with a Hg-arc lamp using a 350-nm long-pass filter for 10 minutes.</w:t>
      </w:r>
    </w:p>
    <w:p w14:paraId="1674BCA6" w14:textId="77777777" w:rsidR="0062061A" w:rsidRPr="0062061A" w:rsidRDefault="0062061A" w:rsidP="0062061A">
      <w:pPr>
        <w:pStyle w:val="ListParagraph"/>
        <w:widowControl w:val="0"/>
        <w:autoSpaceDE w:val="0"/>
        <w:autoSpaceDN w:val="0"/>
        <w:adjustRightInd w:val="0"/>
        <w:spacing w:after="0"/>
        <w:ind w:left="1242"/>
        <w:jc w:val="both"/>
        <w:rPr>
          <w:rFonts w:ascii="Cambria" w:hAnsi="Cambria" w:cs="Times New Roman"/>
          <w:lang w:val="en-GB"/>
        </w:rPr>
      </w:pPr>
    </w:p>
    <w:p w14:paraId="54DF0092" w14:textId="03606C99" w:rsidR="00816ED1" w:rsidRPr="00125C8F" w:rsidRDefault="00125C8F" w:rsidP="00125C8F">
      <w:pPr>
        <w:pStyle w:val="ListParagraph"/>
        <w:widowControl w:val="0"/>
        <w:numPr>
          <w:ilvl w:val="1"/>
          <w:numId w:val="5"/>
        </w:numPr>
        <w:autoSpaceDE w:val="0"/>
        <w:autoSpaceDN w:val="0"/>
        <w:adjustRightInd w:val="0"/>
        <w:spacing w:after="0"/>
        <w:jc w:val="both"/>
        <w:rPr>
          <w:rFonts w:ascii="Cambria" w:hAnsi="Cambria" w:cs="Times New Roman"/>
          <w:lang w:val="en-GB"/>
        </w:rPr>
      </w:pPr>
      <w:r>
        <w:rPr>
          <w:rFonts w:ascii="Cambria" w:hAnsi="Cambria" w:cs="Times New Roman"/>
        </w:rPr>
        <w:t xml:space="preserve">Concentrate the photoreaction on a rotovap. </w:t>
      </w:r>
      <w:del w:id="58" w:author="David Powers" w:date="2017-05-28T16:03:00Z">
        <w:r w:rsidR="00233037">
          <w:rPr>
            <w:rFonts w:ascii="Cambria" w:hAnsi="Cambria" w:cs="Times New Roman"/>
          </w:rPr>
          <w:delText>Weigh the</w:delText>
        </w:r>
      </w:del>
      <w:ins w:id="59" w:author="David Powers" w:date="2017-05-28T16:03:00Z">
        <w:r>
          <w:rPr>
            <w:rFonts w:ascii="Cambria" w:hAnsi="Cambria" w:cs="Times New Roman"/>
          </w:rPr>
          <w:t>If non-volatile</w:t>
        </w:r>
      </w:ins>
      <w:r>
        <w:rPr>
          <w:rFonts w:ascii="Cambria" w:hAnsi="Cambria" w:cs="Times New Roman"/>
        </w:rPr>
        <w:t xml:space="preserve"> residue </w:t>
      </w:r>
      <w:del w:id="60" w:author="David Powers" w:date="2017-05-28T16:03:00Z">
        <w:r w:rsidR="00233037">
          <w:rPr>
            <w:rFonts w:ascii="Cambria" w:hAnsi="Cambria" w:cs="Times New Roman"/>
          </w:rPr>
          <w:delText>and</w:delText>
        </w:r>
      </w:del>
      <w:ins w:id="61" w:author="David Powers" w:date="2017-05-28T16:03:00Z">
        <w:r>
          <w:rPr>
            <w:rFonts w:ascii="Cambria" w:hAnsi="Cambria" w:cs="Times New Roman"/>
          </w:rPr>
          <w:t>remains,</w:t>
        </w:r>
      </w:ins>
      <w:r>
        <w:rPr>
          <w:rFonts w:ascii="Cambria" w:hAnsi="Cambria" w:cs="Times New Roman"/>
        </w:rPr>
        <w:t xml:space="preserve"> obtain a </w:t>
      </w:r>
      <w:ins w:id="62" w:author="David Powers" w:date="2017-05-28T16:03:00Z">
        <w:r>
          <w:rPr>
            <w:rFonts w:ascii="Cambria" w:hAnsi="Cambria" w:cs="Times New Roman"/>
          </w:rPr>
          <w:t xml:space="preserve">mass of the flask. The weight of the non-volatile residue can be determined using the tare weight measured in step 5.1 Obtain a </w:t>
        </w:r>
      </w:ins>
      <w:r w:rsidRPr="00A505DD">
        <w:rPr>
          <w:rFonts w:ascii="Cambria" w:hAnsi="Cambria" w:cs="Times New Roman"/>
          <w:vertAlign w:val="superscript"/>
        </w:rPr>
        <w:t>1</w:t>
      </w:r>
      <w:r>
        <w:rPr>
          <w:rFonts w:ascii="Cambria" w:hAnsi="Cambria" w:cs="Times New Roman"/>
        </w:rPr>
        <w:t>H NMR spectrum of the residue</w:t>
      </w:r>
      <w:ins w:id="63" w:author="David Powers" w:date="2017-05-28T16:03:00Z">
        <w:r>
          <w:rPr>
            <w:rFonts w:ascii="Cambria" w:hAnsi="Cambria" w:cs="Times New Roman"/>
          </w:rPr>
          <w:t xml:space="preserve"> in CDCl</w:t>
        </w:r>
        <w:r>
          <w:rPr>
            <w:rFonts w:ascii="Cambria" w:hAnsi="Cambria" w:cs="Times New Roman"/>
            <w:vertAlign w:val="subscript"/>
          </w:rPr>
          <w:t>3</w:t>
        </w:r>
      </w:ins>
      <w:r>
        <w:rPr>
          <w:rFonts w:ascii="Cambria" w:hAnsi="Cambria" w:cs="Times New Roman"/>
        </w:rPr>
        <w:t>.</w:t>
      </w:r>
    </w:p>
    <w:p w14:paraId="2A90F849" w14:textId="77777777" w:rsidR="00681EA7" w:rsidRDefault="00681EA7">
      <w:pPr>
        <w:rPr>
          <w:b/>
          <w:sz w:val="28"/>
          <w:rPrChange w:id="64" w:author="David Powers" w:date="2017-05-28T16:03:00Z">
            <w:rPr/>
          </w:rPrChange>
        </w:rPr>
        <w:pPrChange w:id="65" w:author="David Powers" w:date="2017-05-28T16:03:00Z">
          <w:pPr>
            <w:pStyle w:val="ListParagraph"/>
            <w:ind w:left="360"/>
            <w:jc w:val="both"/>
          </w:pPr>
        </w:pPrChange>
      </w:pPr>
    </w:p>
    <w:p w14:paraId="2F66824E" w14:textId="7508F16B" w:rsidR="00467282" w:rsidRDefault="00467282">
      <w:pPr>
        <w:rPr>
          <w:b/>
        </w:rPr>
      </w:pPr>
      <w:r w:rsidRPr="00467282">
        <w:rPr>
          <w:b/>
          <w:sz w:val="28"/>
        </w:rPr>
        <w:t>Representative Result</w:t>
      </w:r>
      <w:r w:rsidR="003E02E7">
        <w:rPr>
          <w:b/>
          <w:sz w:val="28"/>
        </w:rPr>
        <w:t>s</w:t>
      </w:r>
      <w:r w:rsidR="00E1262F">
        <w:rPr>
          <w:b/>
          <w:sz w:val="28"/>
        </w:rPr>
        <w:t>:</w:t>
      </w:r>
      <w:r>
        <w:rPr>
          <w:b/>
        </w:rPr>
        <w:t xml:space="preserve"> </w:t>
      </w:r>
    </w:p>
    <w:p w14:paraId="38297667" w14:textId="2532CBD4" w:rsidR="00167923" w:rsidRPr="006747EE" w:rsidRDefault="008B78BB" w:rsidP="00C4364E">
      <w:pPr>
        <w:jc w:val="both"/>
      </w:pPr>
      <w:r>
        <w:t xml:space="preserve">The results will include absorption spectra that will be recorded on the day of the experiment as well as NMR data from the </w:t>
      </w:r>
      <w:commentRangeStart w:id="66"/>
      <w:commentRangeStart w:id="67"/>
      <w:r>
        <w:t>reactions</w:t>
      </w:r>
      <w:commentRangeEnd w:id="66"/>
      <w:r w:rsidR="00E217A0">
        <w:rPr>
          <w:rStyle w:val="CommentReference"/>
        </w:rPr>
        <w:commentReference w:id="66"/>
      </w:r>
      <w:commentRangeEnd w:id="67"/>
      <w:r w:rsidR="00A5187A">
        <w:rPr>
          <w:rStyle w:val="CommentReference"/>
        </w:rPr>
        <w:commentReference w:id="67"/>
      </w:r>
      <w:r>
        <w:t xml:space="preserve">. </w:t>
      </w:r>
    </w:p>
    <w:p w14:paraId="1BD54C3C" w14:textId="363FD526" w:rsidR="00DB2B14" w:rsidRPr="00DB2B14" w:rsidRDefault="00DB2B14" w:rsidP="004A4D96">
      <w:pPr>
        <w:rPr>
          <w:i/>
        </w:rPr>
      </w:pPr>
      <w:r w:rsidRPr="00DB2B14">
        <w:rPr>
          <w:i/>
        </w:rPr>
        <w:t>Discussion</w:t>
      </w:r>
      <w:r>
        <w:rPr>
          <w:i/>
        </w:rPr>
        <w:t xml:space="preserve"> of Results</w:t>
      </w:r>
    </w:p>
    <w:p w14:paraId="304D7ECC" w14:textId="598D2B2F" w:rsidR="00514D61" w:rsidRDefault="003010E4" w:rsidP="00DB2B14">
      <w:pPr>
        <w:jc w:val="both"/>
        <w:rPr>
          <w:ins w:id="68" w:author="David Powers" w:date="2017-05-28T16:03:00Z"/>
        </w:rPr>
      </w:pPr>
      <w:r>
        <w:t>Based on the UV-vis absorption spectra that we collected, we can see that benzoyl peroxide does not</w:t>
      </w:r>
      <w:r w:rsidR="00514D61">
        <w:t xml:space="preserve"> </w:t>
      </w:r>
      <w:del w:id="69" w:author="David Powers" w:date="2017-05-28T16:03:00Z">
        <w:r>
          <w:delText>absorb a</w:delText>
        </w:r>
      </w:del>
      <w:ins w:id="70" w:author="David Powers" w:date="2017-05-28T16:03:00Z">
        <w:r w:rsidR="00514D61">
          <w:t>display</w:t>
        </w:r>
      </w:ins>
      <w:r w:rsidR="00514D61">
        <w:t xml:space="preserve"> substantial </w:t>
      </w:r>
      <w:del w:id="71" w:author="David Powers" w:date="2017-05-28T16:03:00Z">
        <w:r>
          <w:delText>amount of</w:delText>
        </w:r>
      </w:del>
      <w:ins w:id="72" w:author="David Powers" w:date="2017-05-28T16:03:00Z">
        <w:r w:rsidR="00514D61">
          <w:t>absorption in the</w:t>
        </w:r>
      </w:ins>
      <w:r w:rsidR="00514D61">
        <w:t xml:space="preserve"> visible </w:t>
      </w:r>
      <w:del w:id="73" w:author="David Powers" w:date="2017-05-28T16:03:00Z">
        <w:r>
          <w:delText>light</w:delText>
        </w:r>
      </w:del>
      <w:ins w:id="74" w:author="David Powers" w:date="2017-05-28T16:03:00Z">
        <w:r w:rsidR="00514D61">
          <w:t>spectrum</w:t>
        </w:r>
      </w:ins>
      <w:r w:rsidR="00514D61">
        <w:t>.</w:t>
      </w:r>
      <w:r w:rsidR="007E4D07">
        <w:t xml:space="preserve"> The </w:t>
      </w:r>
      <w:r w:rsidR="00000037">
        <w:t>lack of visible-light-</w:t>
      </w:r>
      <w:r w:rsidR="007E4D07">
        <w:t>absorption is consistent with the lack of polymerization chemistry that is observed when a sample of styrene is photolyzed in the presence of benzoyl peroxide.</w:t>
      </w:r>
      <w:r w:rsidR="00514D61">
        <w:t xml:space="preserve"> </w:t>
      </w:r>
      <w:del w:id="75" w:author="David Powers" w:date="2017-05-28T16:03:00Z">
        <w:r w:rsidR="007E4D07">
          <w:delText>Benzophenone</w:delText>
        </w:r>
      </w:del>
      <w:ins w:id="76" w:author="David Powers" w:date="2017-05-28T16:03:00Z">
        <w:r w:rsidR="00514D61">
          <w:t xml:space="preserve">The residue left behind following evaporation of the photoreaction described in step 2 contains only benzoyl peroxide; no styrene-derived products have been generated. </w:t>
        </w:r>
      </w:ins>
    </w:p>
    <w:p w14:paraId="3811946A" w14:textId="75A077A7" w:rsidR="00514D61" w:rsidRPr="00514D61" w:rsidRDefault="00514D61" w:rsidP="00DB2B14">
      <w:pPr>
        <w:jc w:val="both"/>
        <w:rPr>
          <w:ins w:id="77" w:author="David Powers" w:date="2017-05-28T16:03:00Z"/>
        </w:rPr>
      </w:pPr>
      <w:ins w:id="78" w:author="David Powers" w:date="2017-05-28T16:03:00Z">
        <w:r>
          <w:t>In contrast to benzoyl peroxide, b</w:t>
        </w:r>
        <w:r w:rsidR="007E4D07">
          <w:t>enzophenone</w:t>
        </w:r>
      </w:ins>
      <w:r w:rsidR="007E4D07">
        <w:t xml:space="preserve"> does absorb a substantial amount of visible light </w:t>
      </w:r>
      <w:del w:id="79" w:author="David Powers" w:date="2017-05-28T16:03:00Z">
        <w:r w:rsidR="007E4D07">
          <w:delText xml:space="preserve">(out to </w:delText>
        </w:r>
      </w:del>
      <w:ins w:id="80" w:author="David Powers" w:date="2017-05-28T16:03:00Z">
        <w:r w:rsidR="007E4D07">
          <w:t>(</w:t>
        </w:r>
        <w:r>
          <w:t>&gt;</w:t>
        </w:r>
      </w:ins>
      <w:r w:rsidR="00000037">
        <w:t xml:space="preserve">300 </w:t>
      </w:r>
      <w:r w:rsidR="007E4D07">
        <w:t>nm)</w:t>
      </w:r>
      <w:r w:rsidR="00000037">
        <w:t>.</w:t>
      </w:r>
      <w:r w:rsidR="007E4D07">
        <w:t xml:space="preserve"> </w:t>
      </w:r>
      <w:r w:rsidR="00000037">
        <w:t>P</w:t>
      </w:r>
      <w:r w:rsidR="007E4D07">
        <w:t xml:space="preserve">hotolysis of a mixture of benzophenone, benzoyl peroxide, and styrene </w:t>
      </w:r>
      <w:del w:id="81" w:author="David Powers" w:date="2017-05-28T16:03:00Z">
        <w:r w:rsidR="007E4D07">
          <w:delText>is observed to generate</w:delText>
        </w:r>
      </w:del>
      <w:ins w:id="82" w:author="David Powers" w:date="2017-05-28T16:03:00Z">
        <w:r>
          <w:t>results in the formation of</w:t>
        </w:r>
      </w:ins>
      <w:r>
        <w:t xml:space="preserve"> </w:t>
      </w:r>
      <w:r w:rsidR="00E64D8F">
        <w:t>some</w:t>
      </w:r>
      <w:r w:rsidR="007E4D07">
        <w:t xml:space="preserve"> polystyrene. </w:t>
      </w:r>
      <w:del w:id="83" w:author="David Powers" w:date="2017-05-28T16:03:00Z">
        <w:r w:rsidR="00E64D8F">
          <w:delText>We</w:delText>
        </w:r>
      </w:del>
      <w:ins w:id="84" w:author="David Powers" w:date="2017-05-28T16:03:00Z">
        <w:r>
          <w:t xml:space="preserve">The polymerization results in the formation of an oily, non-volatile residue that remains after evaporation of the photoreaction. In addition, </w:t>
        </w:r>
        <w:r>
          <w:rPr>
            <w:vertAlign w:val="superscript"/>
          </w:rPr>
          <w:t>1</w:t>
        </w:r>
        <w:r>
          <w:t>H NMR analysis of the residue indicates the presence of polystyrene.</w:t>
        </w:r>
      </w:ins>
    </w:p>
    <w:p w14:paraId="02DF3D90" w14:textId="281B3B94" w:rsidR="00DB2B14" w:rsidRPr="00DB2B14" w:rsidRDefault="00514D61" w:rsidP="00DB2B14">
      <w:pPr>
        <w:jc w:val="both"/>
      </w:pPr>
      <w:ins w:id="85" w:author="David Powers" w:date="2017-05-28T16:03:00Z">
        <w:r>
          <w:t>Finally, w</w:t>
        </w:r>
        <w:r w:rsidR="00E64D8F">
          <w:t xml:space="preserve">e </w:t>
        </w:r>
        <w:r>
          <w:t>have</w:t>
        </w:r>
      </w:ins>
      <w:r>
        <w:t xml:space="preserve"> also </w:t>
      </w:r>
      <w:del w:id="86" w:author="David Powers" w:date="2017-05-28T16:03:00Z">
        <w:r w:rsidR="00E64D8F">
          <w:delText>saw</w:delText>
        </w:r>
      </w:del>
      <w:ins w:id="87" w:author="David Powers" w:date="2017-05-28T16:03:00Z">
        <w:r>
          <w:t>seen</w:t>
        </w:r>
      </w:ins>
      <w:r w:rsidR="00E64D8F">
        <w:t xml:space="preserve"> that benzophenone alone is not a competent photoinitiator. Only wh</w:t>
      </w:r>
      <w:r w:rsidR="0062061A">
        <w:t>en the</w:t>
      </w:r>
      <w:r w:rsidR="00E64D8F">
        <w:t xml:space="preserve"> sensitizer, initiator, and substrate are all present does polymerization proceed. </w:t>
      </w:r>
    </w:p>
    <w:p w14:paraId="12D66DFA" w14:textId="020E9F76" w:rsidR="009311DE" w:rsidRDefault="009311DE" w:rsidP="009311DE">
      <w:r>
        <w:rPr>
          <w:b/>
          <w:sz w:val="28"/>
        </w:rPr>
        <w:t>Summary</w:t>
      </w:r>
      <w:r w:rsidR="00E1262F">
        <w:rPr>
          <w:b/>
          <w:sz w:val="28"/>
        </w:rPr>
        <w:t>:</w:t>
      </w:r>
      <w:r>
        <w:rPr>
          <w:b/>
          <w:sz w:val="28"/>
        </w:rPr>
        <w:t xml:space="preserve"> </w:t>
      </w:r>
    </w:p>
    <w:p w14:paraId="1FE96D52" w14:textId="541A8F0F" w:rsidR="009F3FE2" w:rsidRPr="00C11632" w:rsidRDefault="00B01261" w:rsidP="00040A27">
      <w:pPr>
        <w:jc w:val="both"/>
      </w:pPr>
      <w:r>
        <w:t xml:space="preserve">In this video, we have seen the impact of the structure on the reactivity of radical initiators for olefin polymerization chemistry. We have examined </w:t>
      </w:r>
      <w:r w:rsidR="00E64D8F">
        <w:t>photochemical conditions</w:t>
      </w:r>
      <w:r>
        <w:t xml:space="preserve"> 1) that did not contain appropriate absorbers, 2)</w:t>
      </w:r>
      <w:r w:rsidR="00E64D8F">
        <w:t xml:space="preserve"> that contained appropriate absorbers but not appropriate initiators, and 3) that contained both initiator and absorber molecules. </w:t>
      </w:r>
      <w:r>
        <w:t>These systems highlight the role of photo</w:t>
      </w:r>
      <w:r w:rsidR="00E643F9">
        <w:t xml:space="preserve">n </w:t>
      </w:r>
      <w:r>
        <w:t>absorption and the importance of quantum efficiency on photochemical reactions.</w:t>
      </w:r>
    </w:p>
    <w:p w14:paraId="3D8EA6A1" w14:textId="2F2E3D0E" w:rsidR="00FA09BD" w:rsidRDefault="009311DE" w:rsidP="00FA09BD">
      <w:r w:rsidRPr="0051701C">
        <w:rPr>
          <w:b/>
          <w:sz w:val="28"/>
        </w:rPr>
        <w:t>Applications</w:t>
      </w:r>
      <w:r w:rsidR="00FA09BD">
        <w:t>:</w:t>
      </w:r>
    </w:p>
    <w:p w14:paraId="3CAA2A68" w14:textId="0234D5D1" w:rsidR="00F2226C" w:rsidRDefault="00B01261" w:rsidP="00D5798D">
      <w:pPr>
        <w:jc w:val="both"/>
      </w:pPr>
      <w:r>
        <w:t xml:space="preserve">Radical initiators are important tools for the production of polymer materials. </w:t>
      </w:r>
      <w:del w:id="88" w:author="David Powers" w:date="2017-05-28T16:03:00Z">
        <w:r>
          <w:delText xml:space="preserve">In addition to the </w:delText>
        </w:r>
      </w:del>
      <w:ins w:id="89" w:author="David Powers" w:date="2017-05-28T16:03:00Z">
        <w:r w:rsidR="00F2226C">
          <w:t xml:space="preserve">Photo-initiated </w:t>
        </w:r>
      </w:ins>
      <w:r w:rsidR="00F2226C">
        <w:t xml:space="preserve">polymerization reactions </w:t>
      </w:r>
      <w:del w:id="90" w:author="David Powers" w:date="2017-05-28T16:03:00Z">
        <w:r>
          <w:delText>that we have seen above, photo-initiated polymerizations</w:delText>
        </w:r>
      </w:del>
      <w:ins w:id="91" w:author="David Powers" w:date="2017-05-28T16:03:00Z">
        <w:r w:rsidR="00F2226C">
          <w:t>find application in a variety of areas. For example, photochemically initiated polymerization chemistry</w:t>
        </w:r>
      </w:ins>
      <w:r>
        <w:t xml:space="preserve"> can be used to make designer materials in which the </w:t>
      </w:r>
      <w:r>
        <w:lastRenderedPageBreak/>
        <w:t xml:space="preserve">monomer that is incorporated in changed on demand, which allows precise control over the molecular structure of the material that </w:t>
      </w:r>
      <w:commentRangeStart w:id="92"/>
      <w:r>
        <w:t>results</w:t>
      </w:r>
      <w:commentRangeEnd w:id="92"/>
      <w:del w:id="93" w:author="David Powers" w:date="2017-05-28T16:03:00Z">
        <w:r w:rsidR="0000721C">
          <w:rPr>
            <w:rStyle w:val="CommentReference"/>
          </w:rPr>
          <w:commentReference w:id="92"/>
        </w:r>
        <w:r>
          <w:delText>. In addition, we have seen the importance of absorption on the generation of radical intermediates</w:delText>
        </w:r>
        <w:r w:rsidR="00C4364E">
          <w:delText>. These observations highlight the importance of molecular design in identifying highly efficient polymerization initiators.</w:delText>
        </w:r>
      </w:del>
      <w:ins w:id="94" w:author="David Powers" w:date="2017-05-28T16:03:00Z">
        <w:r>
          <w:t xml:space="preserve">. </w:t>
        </w:r>
        <w:r w:rsidR="00F2226C">
          <w:t xml:space="preserve">A second application is in using photochemically initiated polymerization to pattern polymerization reactions to generate specific shapes or distributions of polymerized material. </w:t>
        </w:r>
      </w:ins>
    </w:p>
    <w:p w14:paraId="004597F4" w14:textId="2C9C97B0" w:rsidR="0075225D" w:rsidRDefault="00A80815" w:rsidP="00D5798D">
      <w:pPr>
        <w:jc w:val="both"/>
      </w:pPr>
      <w:r>
        <w:rPr>
          <w:rFonts w:ascii="Cambria" w:hAnsi="Cambria" w:cs="Times New Roman"/>
          <w:lang w:val="en-GB"/>
        </w:rPr>
        <w:t xml:space="preserve">In this experiment, we saw the critical impact of photosensitizers on the efficiency of photochemical reactions. The concepts explored here underpin </w:t>
      </w:r>
      <w:del w:id="95" w:author="David Powers" w:date="2017-05-28T16:03:00Z">
        <w:r>
          <w:rPr>
            <w:rFonts w:ascii="Cambria" w:hAnsi="Cambria" w:cs="Times New Roman"/>
            <w:lang w:val="en-GB"/>
          </w:rPr>
          <w:delText>a whole field of science</w:delText>
        </w:r>
      </w:del>
      <w:ins w:id="96" w:author="David Powers" w:date="2017-05-28T16:03:00Z">
        <w:r w:rsidR="00A77C36">
          <w:rPr>
            <w:rFonts w:ascii="Cambria" w:hAnsi="Cambria" w:cs="Times New Roman"/>
            <w:lang w:val="en-GB"/>
          </w:rPr>
          <w:t>an important area of polymerization chemistry</w:t>
        </w:r>
      </w:ins>
      <w:r w:rsidR="00A77C36">
        <w:rPr>
          <w:rFonts w:ascii="Cambria" w:hAnsi="Cambria" w:cs="Times New Roman"/>
          <w:lang w:val="en-GB"/>
        </w:rPr>
        <w:t xml:space="preserve">, </w:t>
      </w:r>
      <w:r>
        <w:rPr>
          <w:rFonts w:ascii="Cambria" w:hAnsi="Cambria" w:cs="Times New Roman"/>
          <w:lang w:val="en-GB"/>
        </w:rPr>
        <w:t xml:space="preserve">which endeavours to identify highly efficient sensitizers and initiators. One example which we can understand based on our experiments is the use of unimolecular initiator-sensitizer hybrids (example is illustrated in </w:t>
      </w:r>
      <w:r w:rsidRPr="0062061A">
        <w:rPr>
          <w:rFonts w:ascii="Cambria" w:hAnsi="Cambria" w:cs="Times New Roman"/>
          <w:b/>
          <w:lang w:val="en-GB"/>
        </w:rPr>
        <w:t>Figure 3</w:t>
      </w:r>
      <w:r>
        <w:rPr>
          <w:rFonts w:ascii="Cambria" w:hAnsi="Cambria" w:cs="Times New Roman"/>
          <w:lang w:val="en-GB"/>
        </w:rPr>
        <w:t>).</w:t>
      </w:r>
      <w:r>
        <w:rPr>
          <w:rFonts w:ascii="Cambria" w:hAnsi="Cambria" w:cs="Times New Roman"/>
          <w:vertAlign w:val="superscript"/>
          <w:lang w:val="en-GB"/>
        </w:rPr>
        <w:t>1</w:t>
      </w:r>
      <w:r>
        <w:rPr>
          <w:rFonts w:ascii="Cambria" w:hAnsi="Cambria" w:cs="Times New Roman"/>
          <w:lang w:val="en-GB"/>
        </w:rPr>
        <w:t xml:space="preserve"> </w:t>
      </w:r>
      <w:r w:rsidR="0062061A">
        <w:rPr>
          <w:rFonts w:ascii="Cambria" w:hAnsi="Cambria" w:cs="Times New Roman"/>
          <w:lang w:val="en-GB"/>
        </w:rPr>
        <w:t>B</w:t>
      </w:r>
      <w:r>
        <w:t>y combining the sensitizer, which has strong absorption in the visible spectrum, and the radical initiation benzoyl peroxide in the same molecule, we effectively increase the quantum yield of sensitization and thus more efficiently initiate polymerization.</w:t>
      </w:r>
      <w:ins w:id="97" w:author="David Powers" w:date="2017-05-28T16:03:00Z">
        <w:r w:rsidR="00A77C36" w:rsidRPr="00A77C36">
          <w:t xml:space="preserve"> </w:t>
        </w:r>
        <w:r w:rsidR="00A77C36">
          <w:t>These observations highlight the importance of molecular design in identifying highly efficient polymerization initiators.</w:t>
        </w:r>
      </w:ins>
    </w:p>
    <w:p w14:paraId="1900E991" w14:textId="530D2F10" w:rsidR="00D5798D" w:rsidRDefault="00D5798D" w:rsidP="009311DE">
      <w:pPr>
        <w:rPr>
          <w:b/>
          <w:sz w:val="28"/>
          <w:szCs w:val="28"/>
        </w:rPr>
      </w:pPr>
      <w:r w:rsidRPr="0024033C">
        <w:rPr>
          <w:b/>
          <w:sz w:val="28"/>
          <w:szCs w:val="28"/>
        </w:rPr>
        <w:t>References</w:t>
      </w:r>
    </w:p>
    <w:p w14:paraId="522EE89A" w14:textId="5DD80258" w:rsidR="00A80815" w:rsidRPr="0062061A" w:rsidRDefault="00A80815" w:rsidP="0062061A">
      <w:pPr>
        <w:jc w:val="both"/>
      </w:pPr>
      <w:r w:rsidRPr="0062061A">
        <w:t xml:space="preserve">1. </w:t>
      </w:r>
      <w:r w:rsidR="0062061A">
        <w:t>Greene, F. D.; Kazan, J.</w:t>
      </w:r>
      <w:r w:rsidR="0062061A">
        <w:rPr>
          <w:rFonts w:ascii="Helvetica" w:hAnsi="Helvetica" w:cs="Times New Roman"/>
        </w:rPr>
        <w:t xml:space="preserve"> </w:t>
      </w:r>
      <w:r w:rsidR="0062061A" w:rsidRPr="0062061A">
        <w:rPr>
          <w:rFonts w:cs="Times New Roman"/>
          <w:bCs/>
        </w:rPr>
        <w:t>Preparation of Diacyl Peroxides with N,N'-Dicyclohexylcarbodiimide</w:t>
      </w:r>
      <w:r w:rsidR="0062061A" w:rsidRPr="0062061A">
        <w:rPr>
          <w:lang w:val="en-GB"/>
        </w:rPr>
        <w:t xml:space="preserve"> </w:t>
      </w:r>
      <w:r w:rsidRPr="0062061A">
        <w:rPr>
          <w:i/>
          <w:lang w:val="en-GB"/>
        </w:rPr>
        <w:t>J. Org. Chem</w:t>
      </w:r>
      <w:r w:rsidRPr="0062061A">
        <w:rPr>
          <w:lang w:val="en-GB"/>
        </w:rPr>
        <w:t xml:space="preserve">. </w:t>
      </w:r>
      <w:r w:rsidRPr="0062061A">
        <w:rPr>
          <w:b/>
          <w:lang w:val="en-GB"/>
        </w:rPr>
        <w:t>1963</w:t>
      </w:r>
      <w:r w:rsidRPr="0062061A">
        <w:rPr>
          <w:lang w:val="en-GB"/>
        </w:rPr>
        <w:t xml:space="preserve">, </w:t>
      </w:r>
      <w:r w:rsidRPr="0062061A">
        <w:rPr>
          <w:i/>
          <w:lang w:val="en-GB"/>
        </w:rPr>
        <w:t>28</w:t>
      </w:r>
      <w:r w:rsidRPr="0062061A">
        <w:rPr>
          <w:lang w:val="en-GB"/>
        </w:rPr>
        <w:t>, 2168</w:t>
      </w:r>
      <w:r w:rsidR="0062061A">
        <w:rPr>
          <w:lang w:val="en-GB"/>
        </w:rPr>
        <w:t>-2171</w:t>
      </w:r>
      <w:r w:rsidRPr="0062061A">
        <w:rPr>
          <w:lang w:val="en-GB"/>
        </w:rPr>
        <w:t>.</w:t>
      </w:r>
    </w:p>
    <w:p w14:paraId="686EFB08" w14:textId="3C66330E" w:rsidR="0062061A" w:rsidRPr="0062061A" w:rsidRDefault="0062061A" w:rsidP="009311DE">
      <w:pPr>
        <w:rPr>
          <w:b/>
          <w:sz w:val="28"/>
          <w:szCs w:val="28"/>
        </w:rPr>
      </w:pPr>
      <w:r w:rsidRPr="0062061A">
        <w:rPr>
          <w:b/>
          <w:sz w:val="28"/>
          <w:szCs w:val="28"/>
        </w:rPr>
        <w:t>Legend</w:t>
      </w:r>
    </w:p>
    <w:p w14:paraId="37C16ACA" w14:textId="77777777" w:rsidR="0062061A" w:rsidRDefault="0062061A" w:rsidP="0062061A">
      <w:pPr>
        <w:jc w:val="both"/>
      </w:pPr>
      <w:r w:rsidRPr="000D1E90">
        <w:rPr>
          <w:b/>
        </w:rPr>
        <w:t>Figure 1.</w:t>
      </w:r>
      <w:r>
        <w:t xml:space="preserve"> a. O–O bond cleavage eventually leads to the formation of phenyl radicals, which can initiate polymerization. b. Illustration of the radical-chain polymerization initiated by phenyl radicals.</w:t>
      </w:r>
    </w:p>
    <w:p w14:paraId="04A155D3" w14:textId="352C5C95" w:rsidR="0062061A" w:rsidRDefault="0062061A" w:rsidP="009311DE">
      <w:r w:rsidRPr="00C4364E">
        <w:rPr>
          <w:b/>
        </w:rPr>
        <w:t>Figure 2.</w:t>
      </w:r>
      <w:r>
        <w:t xml:space="preserve"> Diagram of photosensitization. Photon absorption by benzophenone initially generates the first singlet excited state (S</w:t>
      </w:r>
      <w:r>
        <w:rPr>
          <w:vertAlign w:val="subscript"/>
        </w:rPr>
        <w:t>1</w:t>
      </w:r>
      <w:r>
        <w:t>). Intersystem crossing provides access to the first triplet excited state (T</w:t>
      </w:r>
      <w:r>
        <w:rPr>
          <w:vertAlign w:val="subscript"/>
        </w:rPr>
        <w:t>1</w:t>
      </w:r>
      <w:r>
        <w:t>). Energy transfer from the triplet excited state to benzoyl peroxide leads to productive photochemistry.</w:t>
      </w:r>
    </w:p>
    <w:p w14:paraId="545329E4" w14:textId="77777777" w:rsidR="0062061A" w:rsidRPr="000826FC" w:rsidRDefault="0062061A" w:rsidP="0062061A">
      <w:pPr>
        <w:jc w:val="both"/>
      </w:pPr>
      <w:r w:rsidRPr="00C4364E">
        <w:rPr>
          <w:b/>
        </w:rPr>
        <w:t xml:space="preserve">Figure 3. </w:t>
      </w:r>
      <w:r>
        <w:t>Illustrated is a unimolecular sensitizer-initiator hybrid. The molecule achieves high quantum efficiency for polymerization by combining a benzophenon-like moiety with a benzoyl peroxide unit.</w:t>
      </w:r>
    </w:p>
    <w:p w14:paraId="38E56B53" w14:textId="77777777" w:rsidR="0062061A" w:rsidRPr="00A80815" w:rsidRDefault="0062061A" w:rsidP="009311DE">
      <w:pPr>
        <w:rPr>
          <w:sz w:val="28"/>
          <w:szCs w:val="28"/>
        </w:rPr>
      </w:pPr>
    </w:p>
    <w:sectPr w:rsidR="0062061A" w:rsidRPr="00A80815" w:rsidSect="000331A6">
      <w:headerReference w:type="default" r:id="rId11"/>
      <w:footerReference w:type="default" r:id="rId12"/>
      <w:endnotePr>
        <w:numFmt w:val="decimal"/>
      </w:endnotePr>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9" w:author="Helene Kuhn" w:date="2017-05-09T15:18:00Z" w:initials="HK">
    <w:p w14:paraId="19302CF6" w14:textId="77777777" w:rsidR="00E217A0" w:rsidRDefault="00E217A0" w:rsidP="002A7157">
      <w:pPr>
        <w:pStyle w:val="CommentText"/>
        <w:ind w:left="720" w:hanging="720"/>
      </w:pPr>
      <w:r>
        <w:rPr>
          <w:rStyle w:val="CommentReference"/>
        </w:rPr>
        <w:annotationRef/>
      </w:r>
      <w:r>
        <w:t>Do you have to do any calibration</w:t>
      </w:r>
      <w:r w:rsidR="0000721C">
        <w:t xml:space="preserve"> of the UV/Vis before measuring your sample</w:t>
      </w:r>
      <w:r>
        <w:t>? Do you measure a background sample to be subtracted from the samples, or is it not necessary because toluene does not fall into the absorption region which is used?</w:t>
      </w:r>
    </w:p>
  </w:comment>
  <w:comment w:id="19" w:author="Helene Kuhn" w:date="2017-05-09T15:17:00Z" w:initials="HK">
    <w:p w14:paraId="04445BFB" w14:textId="77777777" w:rsidR="00E217A0" w:rsidRDefault="00E217A0">
      <w:pPr>
        <w:pStyle w:val="CommentText"/>
      </w:pPr>
      <w:r>
        <w:rPr>
          <w:rStyle w:val="CommentReference"/>
        </w:rPr>
        <w:annotationRef/>
      </w:r>
      <w:r>
        <w:t>What kind of glassware do you use? Is it capped? Open flask? Room temperature? Dry toluene? Round bottom flask?</w:t>
      </w:r>
      <w:r w:rsidR="0000721C">
        <w:t xml:space="preserve"> Stir plate?</w:t>
      </w:r>
    </w:p>
  </w:comment>
  <w:comment w:id="24" w:author="Helene Kuhn" w:date="2017-05-09T15:19:00Z" w:initials="HK">
    <w:p w14:paraId="62845C2A" w14:textId="77777777" w:rsidR="00E217A0" w:rsidRDefault="00E217A0">
      <w:pPr>
        <w:pStyle w:val="CommentText"/>
      </w:pPr>
      <w:r>
        <w:rPr>
          <w:rStyle w:val="CommentReference"/>
        </w:rPr>
        <w:annotationRef/>
      </w:r>
      <w:r>
        <w:t>How exactly is</w:t>
      </w:r>
      <w:r w:rsidR="0000721C">
        <w:t xml:space="preserve"> the irradiation</w:t>
      </w:r>
      <w:r>
        <w:t xml:space="preserve"> carried out, do you use special glassware for this?  Is it clamped? Is it stirred while being irradiated? Are there any special preca</w:t>
      </w:r>
      <w:r w:rsidR="0000721C">
        <w:t xml:space="preserve">utions safety wise for eyes, </w:t>
      </w:r>
      <w:r>
        <w:t>skin</w:t>
      </w:r>
      <w:r w:rsidR="0000721C">
        <w:t xml:space="preserve"> etc.</w:t>
      </w:r>
      <w:r>
        <w:t>? Does the instrument immediately start up or do you have to give it time to warm up etc.?</w:t>
      </w:r>
    </w:p>
  </w:comment>
  <w:comment w:id="27" w:author="Helene Kuhn" w:date="2017-05-09T15:19:00Z" w:initials="HK">
    <w:p w14:paraId="53C6D283" w14:textId="77777777" w:rsidR="00E217A0" w:rsidRDefault="00E217A0">
      <w:pPr>
        <w:pStyle w:val="CommentText"/>
      </w:pPr>
      <w:r>
        <w:rPr>
          <w:rStyle w:val="CommentReference"/>
        </w:rPr>
        <w:annotationRef/>
      </w:r>
      <w:r>
        <w:t>Is the residue going to be solid?  Or</w:t>
      </w:r>
      <w:r w:rsidR="0000721C">
        <w:t xml:space="preserve"> do you weigh it</w:t>
      </w:r>
      <w:r>
        <w:t xml:space="preserve"> in a flask which was initially pre-weighed?</w:t>
      </w:r>
    </w:p>
  </w:comment>
  <w:comment w:id="37" w:author="Helene Kuhn" w:date="2017-05-09T14:57:00Z" w:initials="HK">
    <w:p w14:paraId="07733D0A" w14:textId="77777777" w:rsidR="00E217A0" w:rsidRDefault="00E217A0">
      <w:pPr>
        <w:pStyle w:val="CommentText"/>
      </w:pPr>
      <w:r>
        <w:rPr>
          <w:rStyle w:val="CommentReference"/>
        </w:rPr>
        <w:annotationRef/>
      </w:r>
      <w:r>
        <w:t>Same questions regarding safety, glassware and instruments as for step 2.</w:t>
      </w:r>
    </w:p>
  </w:comment>
  <w:comment w:id="66" w:author="Helene Kuhn" w:date="2017-05-09T15:02:00Z" w:initials="HK">
    <w:p w14:paraId="28C237DE" w14:textId="77777777" w:rsidR="00E217A0" w:rsidRDefault="00E217A0">
      <w:pPr>
        <w:pStyle w:val="CommentText"/>
      </w:pPr>
      <w:r>
        <w:rPr>
          <w:rStyle w:val="CommentReference"/>
        </w:rPr>
        <w:annotationRef/>
      </w:r>
      <w:r>
        <w:t xml:space="preserve">I do have access to Mestrenova and could work with the raw </w:t>
      </w:r>
      <w:r w:rsidR="00A5187A">
        <w:t xml:space="preserve">NMR </w:t>
      </w:r>
      <w:r>
        <w:t xml:space="preserve">data/FIDs, which would allow us to </w:t>
      </w:r>
      <w:r w:rsidR="00A5187A">
        <w:t xml:space="preserve">insert molecular structures into the spectrum etc. If you don’t mind passing the raw data on as well, it would help us for the result discussion and visual presentations. </w:t>
      </w:r>
    </w:p>
  </w:comment>
  <w:comment w:id="67" w:author="Helene Kuhn" w:date="2017-05-09T15:17:00Z" w:initials="HK">
    <w:p w14:paraId="3DE60DCD" w14:textId="77777777" w:rsidR="00A5187A" w:rsidRDefault="00A5187A">
      <w:pPr>
        <w:pStyle w:val="CommentText"/>
      </w:pPr>
      <w:r>
        <w:rPr>
          <w:rStyle w:val="CommentReference"/>
        </w:rPr>
        <w:annotationRef/>
      </w:r>
      <w:r>
        <w:t xml:space="preserve">Could you </w:t>
      </w:r>
      <w:r w:rsidR="0000721C">
        <w:t xml:space="preserve">please </w:t>
      </w:r>
      <w:r>
        <w:t xml:space="preserve">mark the necessary peaks/integration which will be crucial for the discussion of the results. </w:t>
      </w:r>
    </w:p>
  </w:comment>
  <w:comment w:id="92" w:author="Helene Kuhn" w:date="2017-05-09T15:16:00Z" w:initials="HK">
    <w:p w14:paraId="3FFB73F7" w14:textId="77777777" w:rsidR="0000721C" w:rsidRDefault="0000721C">
      <w:pPr>
        <w:pStyle w:val="CommentText"/>
      </w:pPr>
      <w:r>
        <w:rPr>
          <w:rStyle w:val="CommentReference"/>
        </w:rPr>
        <w:annotationRef/>
      </w:r>
      <w:r>
        <w:t>Could you please provide one more example for this application. The first paragraph is more generic and the second paragraph gives one example discussing the unimolecular initiator-sensitizer, but preferably we would like to have 2 concrete application examples. Thanks!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27F4D2" w15:done="0"/>
  <w15:commentEx w15:paraId="6DE7439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66FB18" w14:textId="77777777" w:rsidR="00132F0C" w:rsidRDefault="00132F0C" w:rsidP="0041698E">
      <w:pPr>
        <w:spacing w:after="0"/>
      </w:pPr>
      <w:r>
        <w:separator/>
      </w:r>
    </w:p>
  </w:endnote>
  <w:endnote w:type="continuationSeparator" w:id="0">
    <w:p w14:paraId="0959FAD0" w14:textId="77777777" w:rsidR="00132F0C" w:rsidRDefault="00132F0C" w:rsidP="0041698E">
      <w:pPr>
        <w:spacing w:after="0"/>
      </w:pPr>
      <w:r>
        <w:continuationSeparator/>
      </w:r>
    </w:p>
  </w:endnote>
  <w:endnote w:type="continuationNotice" w:id="1">
    <w:p w14:paraId="4B187E3B" w14:textId="77777777" w:rsidR="00132F0C" w:rsidRDefault="00132F0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Times">
    <w:panose1 w:val="02020603050405020304"/>
    <w:charset w:val="4D"/>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78826" w14:textId="77777777" w:rsidR="009C0F3C" w:rsidRDefault="009C0F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5A405E" w14:textId="77777777" w:rsidR="00132F0C" w:rsidRDefault="00132F0C" w:rsidP="0041698E">
      <w:pPr>
        <w:spacing w:after="0"/>
      </w:pPr>
      <w:r>
        <w:separator/>
      </w:r>
    </w:p>
  </w:footnote>
  <w:footnote w:type="continuationSeparator" w:id="0">
    <w:p w14:paraId="38CF30ED" w14:textId="77777777" w:rsidR="00132F0C" w:rsidRDefault="00132F0C" w:rsidP="0041698E">
      <w:pPr>
        <w:spacing w:after="0"/>
      </w:pPr>
      <w:r>
        <w:continuationSeparator/>
      </w:r>
    </w:p>
  </w:footnote>
  <w:footnote w:type="continuationNotice" w:id="1">
    <w:p w14:paraId="0B3A1B87" w14:textId="77777777" w:rsidR="00132F0C" w:rsidRDefault="00132F0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FC99E" w14:textId="77777777" w:rsidR="009C0F3C" w:rsidRDefault="009C0F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A1725"/>
    <w:multiLevelType w:val="multilevel"/>
    <w:tmpl w:val="5EA2EE2A"/>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A677B2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C980949"/>
    <w:multiLevelType w:val="hybridMultilevel"/>
    <w:tmpl w:val="B4DC0F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B038C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12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50BF037D"/>
    <w:multiLevelType w:val="multilevel"/>
    <w:tmpl w:val="888E30C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60D16C3B"/>
    <w:multiLevelType w:val="multilevel"/>
    <w:tmpl w:val="0C98952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7686401E"/>
    <w:multiLevelType w:val="multilevel"/>
    <w:tmpl w:val="FC12F4D0"/>
    <w:lvl w:ilvl="0">
      <w:start w:val="1"/>
      <w:numFmt w:val="decimal"/>
      <w:lvlText w:val="%1."/>
      <w:lvlJc w:val="left"/>
      <w:pPr>
        <w:tabs>
          <w:tab w:val="num" w:pos="720"/>
        </w:tabs>
        <w:ind w:left="720" w:hanging="720"/>
      </w:pPr>
      <w:rPr>
        <w:rFonts w:hint="default"/>
        <w:b w:val="0"/>
        <w:i w:val="0"/>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1"/>
  </w:num>
  <w:num w:numId="2">
    <w:abstractNumId w:val="5"/>
  </w:num>
  <w:num w:numId="3">
    <w:abstractNumId w:val="6"/>
  </w:num>
  <w:num w:numId="4">
    <w:abstractNumId w:val="2"/>
  </w:num>
  <w:num w:numId="5">
    <w:abstractNumId w:val="3"/>
  </w:num>
  <w:num w:numId="6">
    <w:abstractNumId w:val="4"/>
  </w:num>
  <w:num w:numId="7">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owers, Tamara M">
    <w15:presenceInfo w15:providerId="AD" w15:userId="S-1-5-21-1167378736-2199707310-2242153877-4238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0037"/>
    <w:rsid w:val="000017F3"/>
    <w:rsid w:val="0000203B"/>
    <w:rsid w:val="00005D97"/>
    <w:rsid w:val="0000721C"/>
    <w:rsid w:val="0000731A"/>
    <w:rsid w:val="00020CC7"/>
    <w:rsid w:val="00021697"/>
    <w:rsid w:val="00022C9A"/>
    <w:rsid w:val="00031C8C"/>
    <w:rsid w:val="000331A6"/>
    <w:rsid w:val="00040633"/>
    <w:rsid w:val="00040A27"/>
    <w:rsid w:val="000512AE"/>
    <w:rsid w:val="00053442"/>
    <w:rsid w:val="000550AD"/>
    <w:rsid w:val="00055951"/>
    <w:rsid w:val="00057AE3"/>
    <w:rsid w:val="00071CE2"/>
    <w:rsid w:val="00072163"/>
    <w:rsid w:val="00073F81"/>
    <w:rsid w:val="0008151C"/>
    <w:rsid w:val="00082581"/>
    <w:rsid w:val="000920FB"/>
    <w:rsid w:val="00094C85"/>
    <w:rsid w:val="00094FDA"/>
    <w:rsid w:val="000A4FB1"/>
    <w:rsid w:val="000B1046"/>
    <w:rsid w:val="000B65C2"/>
    <w:rsid w:val="000B6A03"/>
    <w:rsid w:val="000C0CA9"/>
    <w:rsid w:val="000C749A"/>
    <w:rsid w:val="000D0405"/>
    <w:rsid w:val="000D1E90"/>
    <w:rsid w:val="000E235D"/>
    <w:rsid w:val="000E77AA"/>
    <w:rsid w:val="000F5E5D"/>
    <w:rsid w:val="00102FEA"/>
    <w:rsid w:val="00105021"/>
    <w:rsid w:val="00111DE3"/>
    <w:rsid w:val="00122ABE"/>
    <w:rsid w:val="00125C8F"/>
    <w:rsid w:val="0013124C"/>
    <w:rsid w:val="001326C5"/>
    <w:rsid w:val="00132F0C"/>
    <w:rsid w:val="00142E24"/>
    <w:rsid w:val="00161282"/>
    <w:rsid w:val="00167923"/>
    <w:rsid w:val="00172B11"/>
    <w:rsid w:val="001828CA"/>
    <w:rsid w:val="00182CC8"/>
    <w:rsid w:val="00195AE9"/>
    <w:rsid w:val="001A0ED9"/>
    <w:rsid w:val="001A4AD7"/>
    <w:rsid w:val="001C0511"/>
    <w:rsid w:val="001C62D3"/>
    <w:rsid w:val="001D4599"/>
    <w:rsid w:val="001F186E"/>
    <w:rsid w:val="002005C9"/>
    <w:rsid w:val="0020319E"/>
    <w:rsid w:val="00207F6E"/>
    <w:rsid w:val="002146DA"/>
    <w:rsid w:val="00217CAC"/>
    <w:rsid w:val="00233037"/>
    <w:rsid w:val="0024033C"/>
    <w:rsid w:val="00251CCF"/>
    <w:rsid w:val="0027239B"/>
    <w:rsid w:val="00297001"/>
    <w:rsid w:val="002A059F"/>
    <w:rsid w:val="002A200E"/>
    <w:rsid w:val="002A53A1"/>
    <w:rsid w:val="002A7157"/>
    <w:rsid w:val="002B05B4"/>
    <w:rsid w:val="002B7E8E"/>
    <w:rsid w:val="002C021C"/>
    <w:rsid w:val="002C57A5"/>
    <w:rsid w:val="002C7ABD"/>
    <w:rsid w:val="002D6603"/>
    <w:rsid w:val="002E4D0E"/>
    <w:rsid w:val="002F1A33"/>
    <w:rsid w:val="003010E4"/>
    <w:rsid w:val="00306ACD"/>
    <w:rsid w:val="003179AD"/>
    <w:rsid w:val="0032412D"/>
    <w:rsid w:val="00350564"/>
    <w:rsid w:val="00350D45"/>
    <w:rsid w:val="003540EE"/>
    <w:rsid w:val="00362BBB"/>
    <w:rsid w:val="00366919"/>
    <w:rsid w:val="003722EC"/>
    <w:rsid w:val="00372886"/>
    <w:rsid w:val="00375A44"/>
    <w:rsid w:val="00383250"/>
    <w:rsid w:val="00385D68"/>
    <w:rsid w:val="00392018"/>
    <w:rsid w:val="003A2A4B"/>
    <w:rsid w:val="003C027B"/>
    <w:rsid w:val="003C0E34"/>
    <w:rsid w:val="003C2014"/>
    <w:rsid w:val="003D35C1"/>
    <w:rsid w:val="003D5A76"/>
    <w:rsid w:val="003E02E7"/>
    <w:rsid w:val="003E36BB"/>
    <w:rsid w:val="003F1E5F"/>
    <w:rsid w:val="003F2AAD"/>
    <w:rsid w:val="003F4978"/>
    <w:rsid w:val="003F547A"/>
    <w:rsid w:val="0040304C"/>
    <w:rsid w:val="00407B4B"/>
    <w:rsid w:val="00412E75"/>
    <w:rsid w:val="0041698E"/>
    <w:rsid w:val="004221BF"/>
    <w:rsid w:val="0042360B"/>
    <w:rsid w:val="00433DCF"/>
    <w:rsid w:val="004463B6"/>
    <w:rsid w:val="00451D24"/>
    <w:rsid w:val="004636D1"/>
    <w:rsid w:val="00467282"/>
    <w:rsid w:val="0048117F"/>
    <w:rsid w:val="004853FB"/>
    <w:rsid w:val="00493B21"/>
    <w:rsid w:val="004A1058"/>
    <w:rsid w:val="004A19FD"/>
    <w:rsid w:val="004A1B00"/>
    <w:rsid w:val="004A4D96"/>
    <w:rsid w:val="004A4DA4"/>
    <w:rsid w:val="004A795A"/>
    <w:rsid w:val="004B0899"/>
    <w:rsid w:val="004B512A"/>
    <w:rsid w:val="004C6470"/>
    <w:rsid w:val="004D0E66"/>
    <w:rsid w:val="004D1045"/>
    <w:rsid w:val="004D3C6C"/>
    <w:rsid w:val="004D7F27"/>
    <w:rsid w:val="004E4621"/>
    <w:rsid w:val="004F7EB0"/>
    <w:rsid w:val="00505E72"/>
    <w:rsid w:val="00510E45"/>
    <w:rsid w:val="00514D61"/>
    <w:rsid w:val="00515FC5"/>
    <w:rsid w:val="0051701C"/>
    <w:rsid w:val="00526B71"/>
    <w:rsid w:val="00540E84"/>
    <w:rsid w:val="005525A0"/>
    <w:rsid w:val="005546C8"/>
    <w:rsid w:val="005570BC"/>
    <w:rsid w:val="00557594"/>
    <w:rsid w:val="0056046C"/>
    <w:rsid w:val="00560984"/>
    <w:rsid w:val="0058083F"/>
    <w:rsid w:val="00582834"/>
    <w:rsid w:val="00583BBA"/>
    <w:rsid w:val="00587541"/>
    <w:rsid w:val="005959B5"/>
    <w:rsid w:val="005A0545"/>
    <w:rsid w:val="005A46F9"/>
    <w:rsid w:val="005A6119"/>
    <w:rsid w:val="005C1A12"/>
    <w:rsid w:val="005C4EA7"/>
    <w:rsid w:val="005D2E1D"/>
    <w:rsid w:val="005D731A"/>
    <w:rsid w:val="005D7D90"/>
    <w:rsid w:val="005E05AE"/>
    <w:rsid w:val="005E114D"/>
    <w:rsid w:val="005E2153"/>
    <w:rsid w:val="005E51B3"/>
    <w:rsid w:val="005F3C70"/>
    <w:rsid w:val="005F6BA4"/>
    <w:rsid w:val="0060055D"/>
    <w:rsid w:val="00607545"/>
    <w:rsid w:val="0062061A"/>
    <w:rsid w:val="006233F4"/>
    <w:rsid w:val="00627A1E"/>
    <w:rsid w:val="00634B09"/>
    <w:rsid w:val="00640472"/>
    <w:rsid w:val="00642188"/>
    <w:rsid w:val="00652DA3"/>
    <w:rsid w:val="0065319B"/>
    <w:rsid w:val="00654EE6"/>
    <w:rsid w:val="006572E6"/>
    <w:rsid w:val="00660427"/>
    <w:rsid w:val="006649EB"/>
    <w:rsid w:val="00670E8E"/>
    <w:rsid w:val="006747EE"/>
    <w:rsid w:val="0067534F"/>
    <w:rsid w:val="0068016F"/>
    <w:rsid w:val="00681DE9"/>
    <w:rsid w:val="00681EA7"/>
    <w:rsid w:val="006823EE"/>
    <w:rsid w:val="00690DEA"/>
    <w:rsid w:val="006912C2"/>
    <w:rsid w:val="00697A34"/>
    <w:rsid w:val="006A6327"/>
    <w:rsid w:val="006A6A03"/>
    <w:rsid w:val="006B073D"/>
    <w:rsid w:val="006C4928"/>
    <w:rsid w:val="006C493D"/>
    <w:rsid w:val="006C5918"/>
    <w:rsid w:val="006D4D89"/>
    <w:rsid w:val="006D4D99"/>
    <w:rsid w:val="006E39F6"/>
    <w:rsid w:val="006E76F5"/>
    <w:rsid w:val="006E7F50"/>
    <w:rsid w:val="006F740D"/>
    <w:rsid w:val="00701418"/>
    <w:rsid w:val="00701FF8"/>
    <w:rsid w:val="00703691"/>
    <w:rsid w:val="007118AE"/>
    <w:rsid w:val="007140B2"/>
    <w:rsid w:val="0071690C"/>
    <w:rsid w:val="00724FCA"/>
    <w:rsid w:val="00726547"/>
    <w:rsid w:val="00726BE5"/>
    <w:rsid w:val="007304B2"/>
    <w:rsid w:val="007309A5"/>
    <w:rsid w:val="00730DFB"/>
    <w:rsid w:val="007407C0"/>
    <w:rsid w:val="00740DB0"/>
    <w:rsid w:val="00742836"/>
    <w:rsid w:val="00742A59"/>
    <w:rsid w:val="007463AA"/>
    <w:rsid w:val="00750056"/>
    <w:rsid w:val="007500BF"/>
    <w:rsid w:val="0075225D"/>
    <w:rsid w:val="00754313"/>
    <w:rsid w:val="00757890"/>
    <w:rsid w:val="00760C9B"/>
    <w:rsid w:val="007635E4"/>
    <w:rsid w:val="00771823"/>
    <w:rsid w:val="00784E6D"/>
    <w:rsid w:val="0079082B"/>
    <w:rsid w:val="00794A83"/>
    <w:rsid w:val="007A498B"/>
    <w:rsid w:val="007A6FDA"/>
    <w:rsid w:val="007B19B1"/>
    <w:rsid w:val="007D1548"/>
    <w:rsid w:val="007D24CA"/>
    <w:rsid w:val="007E3C62"/>
    <w:rsid w:val="007E4BC5"/>
    <w:rsid w:val="007E4D07"/>
    <w:rsid w:val="007F3E1C"/>
    <w:rsid w:val="007F4AD5"/>
    <w:rsid w:val="007F55C8"/>
    <w:rsid w:val="008027CA"/>
    <w:rsid w:val="00810210"/>
    <w:rsid w:val="00812E1A"/>
    <w:rsid w:val="00816803"/>
    <w:rsid w:val="00816ED1"/>
    <w:rsid w:val="00821F68"/>
    <w:rsid w:val="008222F2"/>
    <w:rsid w:val="00833C67"/>
    <w:rsid w:val="0084163B"/>
    <w:rsid w:val="00846ACD"/>
    <w:rsid w:val="00850057"/>
    <w:rsid w:val="008501EB"/>
    <w:rsid w:val="008569D3"/>
    <w:rsid w:val="00893F6F"/>
    <w:rsid w:val="008944F2"/>
    <w:rsid w:val="008977A7"/>
    <w:rsid w:val="00897AB8"/>
    <w:rsid w:val="008A3607"/>
    <w:rsid w:val="008A6CDE"/>
    <w:rsid w:val="008B78BB"/>
    <w:rsid w:val="008C3D4B"/>
    <w:rsid w:val="008C6225"/>
    <w:rsid w:val="008D089F"/>
    <w:rsid w:val="008E27B4"/>
    <w:rsid w:val="008E5B9D"/>
    <w:rsid w:val="008E7DCB"/>
    <w:rsid w:val="008F4C66"/>
    <w:rsid w:val="009012FD"/>
    <w:rsid w:val="00903A4F"/>
    <w:rsid w:val="0090446C"/>
    <w:rsid w:val="00905975"/>
    <w:rsid w:val="00907C7C"/>
    <w:rsid w:val="0091055A"/>
    <w:rsid w:val="00911CDF"/>
    <w:rsid w:val="00925E0B"/>
    <w:rsid w:val="009311DE"/>
    <w:rsid w:val="009332BB"/>
    <w:rsid w:val="0094392E"/>
    <w:rsid w:val="009633D5"/>
    <w:rsid w:val="00972C6E"/>
    <w:rsid w:val="00973E64"/>
    <w:rsid w:val="009872C3"/>
    <w:rsid w:val="00991F3D"/>
    <w:rsid w:val="00995FC2"/>
    <w:rsid w:val="009A3C79"/>
    <w:rsid w:val="009C0F3C"/>
    <w:rsid w:val="009C5694"/>
    <w:rsid w:val="009C5CD4"/>
    <w:rsid w:val="009C5D9F"/>
    <w:rsid w:val="009C7109"/>
    <w:rsid w:val="009D1C29"/>
    <w:rsid w:val="009D4A33"/>
    <w:rsid w:val="009E2DAB"/>
    <w:rsid w:val="009F3FE2"/>
    <w:rsid w:val="00A107DB"/>
    <w:rsid w:val="00A10E92"/>
    <w:rsid w:val="00A142EE"/>
    <w:rsid w:val="00A24F6E"/>
    <w:rsid w:val="00A344A2"/>
    <w:rsid w:val="00A35C14"/>
    <w:rsid w:val="00A415E6"/>
    <w:rsid w:val="00A4321A"/>
    <w:rsid w:val="00A47D50"/>
    <w:rsid w:val="00A505DD"/>
    <w:rsid w:val="00A5187A"/>
    <w:rsid w:val="00A57078"/>
    <w:rsid w:val="00A715F4"/>
    <w:rsid w:val="00A77C36"/>
    <w:rsid w:val="00A77EB2"/>
    <w:rsid w:val="00A80815"/>
    <w:rsid w:val="00A83D23"/>
    <w:rsid w:val="00AA4D44"/>
    <w:rsid w:val="00AB0BBF"/>
    <w:rsid w:val="00AE5264"/>
    <w:rsid w:val="00AF00FF"/>
    <w:rsid w:val="00AF4B60"/>
    <w:rsid w:val="00B01261"/>
    <w:rsid w:val="00B03C06"/>
    <w:rsid w:val="00B0539D"/>
    <w:rsid w:val="00B136E3"/>
    <w:rsid w:val="00B14920"/>
    <w:rsid w:val="00B15FA6"/>
    <w:rsid w:val="00B264D5"/>
    <w:rsid w:val="00B3305B"/>
    <w:rsid w:val="00B408E9"/>
    <w:rsid w:val="00B40D23"/>
    <w:rsid w:val="00B46896"/>
    <w:rsid w:val="00B5487D"/>
    <w:rsid w:val="00B54B2F"/>
    <w:rsid w:val="00B56C06"/>
    <w:rsid w:val="00B604D7"/>
    <w:rsid w:val="00B66C46"/>
    <w:rsid w:val="00B67DA1"/>
    <w:rsid w:val="00B823F6"/>
    <w:rsid w:val="00B83CD4"/>
    <w:rsid w:val="00B84DE8"/>
    <w:rsid w:val="00B9099D"/>
    <w:rsid w:val="00B92A74"/>
    <w:rsid w:val="00BA0DAD"/>
    <w:rsid w:val="00BC78FD"/>
    <w:rsid w:val="00BD6C04"/>
    <w:rsid w:val="00BE0B23"/>
    <w:rsid w:val="00BE1343"/>
    <w:rsid w:val="00C00E20"/>
    <w:rsid w:val="00C1105E"/>
    <w:rsid w:val="00C11632"/>
    <w:rsid w:val="00C11B11"/>
    <w:rsid w:val="00C124F6"/>
    <w:rsid w:val="00C141BA"/>
    <w:rsid w:val="00C14C87"/>
    <w:rsid w:val="00C25F07"/>
    <w:rsid w:val="00C37736"/>
    <w:rsid w:val="00C41EDD"/>
    <w:rsid w:val="00C4364E"/>
    <w:rsid w:val="00C573C1"/>
    <w:rsid w:val="00C60A7D"/>
    <w:rsid w:val="00C7345D"/>
    <w:rsid w:val="00C73ADF"/>
    <w:rsid w:val="00C76637"/>
    <w:rsid w:val="00C8343B"/>
    <w:rsid w:val="00CA76BD"/>
    <w:rsid w:val="00CB214F"/>
    <w:rsid w:val="00CB6BD0"/>
    <w:rsid w:val="00CB6EE9"/>
    <w:rsid w:val="00CC2432"/>
    <w:rsid w:val="00CC5316"/>
    <w:rsid w:val="00CD6B67"/>
    <w:rsid w:val="00CD6E78"/>
    <w:rsid w:val="00CE1470"/>
    <w:rsid w:val="00CE2CAC"/>
    <w:rsid w:val="00CE3188"/>
    <w:rsid w:val="00CE675B"/>
    <w:rsid w:val="00CE7504"/>
    <w:rsid w:val="00CF1ADE"/>
    <w:rsid w:val="00CF1DE6"/>
    <w:rsid w:val="00D0033C"/>
    <w:rsid w:val="00D048C4"/>
    <w:rsid w:val="00D054E3"/>
    <w:rsid w:val="00D07271"/>
    <w:rsid w:val="00D161E5"/>
    <w:rsid w:val="00D304F5"/>
    <w:rsid w:val="00D50980"/>
    <w:rsid w:val="00D55AFE"/>
    <w:rsid w:val="00D565BE"/>
    <w:rsid w:val="00D5798D"/>
    <w:rsid w:val="00D62DCB"/>
    <w:rsid w:val="00D6311E"/>
    <w:rsid w:val="00D700D8"/>
    <w:rsid w:val="00D76356"/>
    <w:rsid w:val="00D80111"/>
    <w:rsid w:val="00D8445E"/>
    <w:rsid w:val="00D85D13"/>
    <w:rsid w:val="00DB068F"/>
    <w:rsid w:val="00DB0B36"/>
    <w:rsid w:val="00DB2B14"/>
    <w:rsid w:val="00DB4550"/>
    <w:rsid w:val="00DC16E3"/>
    <w:rsid w:val="00DD1B5E"/>
    <w:rsid w:val="00DD2B35"/>
    <w:rsid w:val="00DD7690"/>
    <w:rsid w:val="00DE20DA"/>
    <w:rsid w:val="00DF1096"/>
    <w:rsid w:val="00DF38DA"/>
    <w:rsid w:val="00E05207"/>
    <w:rsid w:val="00E1262F"/>
    <w:rsid w:val="00E13596"/>
    <w:rsid w:val="00E217A0"/>
    <w:rsid w:val="00E3094A"/>
    <w:rsid w:val="00E344CA"/>
    <w:rsid w:val="00E36663"/>
    <w:rsid w:val="00E5165D"/>
    <w:rsid w:val="00E5334D"/>
    <w:rsid w:val="00E541C6"/>
    <w:rsid w:val="00E62346"/>
    <w:rsid w:val="00E643F9"/>
    <w:rsid w:val="00E64D8F"/>
    <w:rsid w:val="00E72BAB"/>
    <w:rsid w:val="00E73EAA"/>
    <w:rsid w:val="00E801E2"/>
    <w:rsid w:val="00E91C15"/>
    <w:rsid w:val="00EA5AF6"/>
    <w:rsid w:val="00EB7282"/>
    <w:rsid w:val="00EC26A5"/>
    <w:rsid w:val="00ED533C"/>
    <w:rsid w:val="00ED57B7"/>
    <w:rsid w:val="00EF7002"/>
    <w:rsid w:val="00F0439A"/>
    <w:rsid w:val="00F043C1"/>
    <w:rsid w:val="00F070D3"/>
    <w:rsid w:val="00F07FBA"/>
    <w:rsid w:val="00F2226C"/>
    <w:rsid w:val="00F2489A"/>
    <w:rsid w:val="00F24AB3"/>
    <w:rsid w:val="00F31E9B"/>
    <w:rsid w:val="00F427F5"/>
    <w:rsid w:val="00F51785"/>
    <w:rsid w:val="00F5351E"/>
    <w:rsid w:val="00F55D38"/>
    <w:rsid w:val="00F6125C"/>
    <w:rsid w:val="00F73D46"/>
    <w:rsid w:val="00F77EE0"/>
    <w:rsid w:val="00F803BA"/>
    <w:rsid w:val="00F844F4"/>
    <w:rsid w:val="00F8499C"/>
    <w:rsid w:val="00F849B0"/>
    <w:rsid w:val="00F87CC6"/>
    <w:rsid w:val="00F931BA"/>
    <w:rsid w:val="00F95F27"/>
    <w:rsid w:val="00FA09BD"/>
    <w:rsid w:val="00FA0D83"/>
    <w:rsid w:val="00FA6266"/>
    <w:rsid w:val="00FC1C9F"/>
    <w:rsid w:val="00FC26C0"/>
    <w:rsid w:val="00FC3409"/>
    <w:rsid w:val="00FC495A"/>
    <w:rsid w:val="00FD03EE"/>
    <w:rsid w:val="00FD3E7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C1B7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paragraph" w:styleId="Heading1">
    <w:name w:val="heading 1"/>
    <w:basedOn w:val="Normal"/>
    <w:next w:val="Normal"/>
    <w:link w:val="Heading1Char"/>
    <w:uiPriority w:val="9"/>
    <w:qFormat/>
    <w:rsid w:val="0036691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character" w:styleId="PlaceholderText">
    <w:name w:val="Placeholder Text"/>
    <w:basedOn w:val="DefaultParagraphFont"/>
    <w:uiPriority w:val="99"/>
    <w:semiHidden/>
    <w:rsid w:val="00094FDA"/>
    <w:rPr>
      <w:color w:val="808080"/>
    </w:rPr>
  </w:style>
  <w:style w:type="paragraph" w:styleId="EndnoteText">
    <w:name w:val="endnote text"/>
    <w:basedOn w:val="Normal"/>
    <w:link w:val="EndnoteTextChar"/>
    <w:uiPriority w:val="99"/>
    <w:unhideWhenUsed/>
    <w:rsid w:val="0041698E"/>
    <w:pPr>
      <w:spacing w:after="0"/>
    </w:pPr>
  </w:style>
  <w:style w:type="character" w:customStyle="1" w:styleId="EndnoteTextChar">
    <w:name w:val="Endnote Text Char"/>
    <w:basedOn w:val="DefaultParagraphFont"/>
    <w:link w:val="EndnoteText"/>
    <w:uiPriority w:val="99"/>
    <w:rsid w:val="0041698E"/>
  </w:style>
  <w:style w:type="character" w:styleId="EndnoteReference">
    <w:name w:val="endnote reference"/>
    <w:basedOn w:val="DefaultParagraphFont"/>
    <w:uiPriority w:val="99"/>
    <w:unhideWhenUsed/>
    <w:rsid w:val="0041698E"/>
    <w:rPr>
      <w:vertAlign w:val="superscript"/>
    </w:rPr>
  </w:style>
  <w:style w:type="paragraph" w:styleId="ListParagraph">
    <w:name w:val="List Paragraph"/>
    <w:basedOn w:val="Normal"/>
    <w:uiPriority w:val="34"/>
    <w:qFormat/>
    <w:rsid w:val="0041698E"/>
    <w:pPr>
      <w:ind w:left="720"/>
      <w:contextualSpacing/>
    </w:pPr>
  </w:style>
  <w:style w:type="paragraph" w:styleId="NormalWeb">
    <w:name w:val="Normal (Web)"/>
    <w:basedOn w:val="Normal"/>
    <w:uiPriority w:val="99"/>
    <w:semiHidden/>
    <w:unhideWhenUsed/>
    <w:rsid w:val="00CF1ADE"/>
    <w:rPr>
      <w:rFonts w:ascii="Times New Roman" w:hAnsi="Times New Roman" w:cs="Times New Roman"/>
    </w:rPr>
  </w:style>
  <w:style w:type="paragraph" w:styleId="FootnoteText">
    <w:name w:val="footnote text"/>
    <w:basedOn w:val="Normal"/>
    <w:link w:val="FootnoteTextChar"/>
    <w:uiPriority w:val="99"/>
    <w:unhideWhenUsed/>
    <w:rsid w:val="00D5798D"/>
    <w:pPr>
      <w:spacing w:after="0"/>
    </w:pPr>
  </w:style>
  <w:style w:type="character" w:customStyle="1" w:styleId="FootnoteTextChar">
    <w:name w:val="Footnote Text Char"/>
    <w:basedOn w:val="DefaultParagraphFont"/>
    <w:link w:val="FootnoteText"/>
    <w:uiPriority w:val="99"/>
    <w:rsid w:val="00D5798D"/>
  </w:style>
  <w:style w:type="character" w:styleId="FootnoteReference">
    <w:name w:val="footnote reference"/>
    <w:basedOn w:val="DefaultParagraphFont"/>
    <w:semiHidden/>
    <w:rsid w:val="00D5798D"/>
    <w:rPr>
      <w:rFonts w:ascii="Times" w:hAnsi="Times"/>
      <w:sz w:val="16"/>
      <w:vertAlign w:val="superscript"/>
    </w:rPr>
  </w:style>
  <w:style w:type="table" w:styleId="TableGrid">
    <w:name w:val="Table Grid"/>
    <w:basedOn w:val="TableNormal"/>
    <w:uiPriority w:val="59"/>
    <w:rsid w:val="008944F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4392E"/>
    <w:rPr>
      <w:color w:val="0000FF" w:themeColor="hyperlink"/>
      <w:u w:val="single"/>
    </w:rPr>
  </w:style>
  <w:style w:type="character" w:styleId="FollowedHyperlink">
    <w:name w:val="FollowedHyperlink"/>
    <w:basedOn w:val="DefaultParagraphFont"/>
    <w:uiPriority w:val="99"/>
    <w:semiHidden/>
    <w:unhideWhenUsed/>
    <w:rsid w:val="0094392E"/>
    <w:rPr>
      <w:color w:val="800080" w:themeColor="followedHyperlink"/>
      <w:u w:val="single"/>
    </w:rPr>
  </w:style>
  <w:style w:type="paragraph" w:styleId="Header">
    <w:name w:val="header"/>
    <w:basedOn w:val="Normal"/>
    <w:link w:val="HeaderChar"/>
    <w:uiPriority w:val="99"/>
    <w:unhideWhenUsed/>
    <w:rsid w:val="001F186E"/>
    <w:pPr>
      <w:tabs>
        <w:tab w:val="center" w:pos="4680"/>
        <w:tab w:val="right" w:pos="9360"/>
      </w:tabs>
      <w:spacing w:after="0"/>
    </w:pPr>
  </w:style>
  <w:style w:type="character" w:customStyle="1" w:styleId="HeaderChar">
    <w:name w:val="Header Char"/>
    <w:basedOn w:val="DefaultParagraphFont"/>
    <w:link w:val="Header"/>
    <w:uiPriority w:val="99"/>
    <w:rsid w:val="001F186E"/>
  </w:style>
  <w:style w:type="character" w:customStyle="1" w:styleId="Heading1Char">
    <w:name w:val="Heading 1 Char"/>
    <w:basedOn w:val="DefaultParagraphFont"/>
    <w:link w:val="Heading1"/>
    <w:uiPriority w:val="9"/>
    <w:rsid w:val="00366919"/>
    <w:rPr>
      <w:rFonts w:asciiTheme="majorHAnsi" w:eastAsiaTheme="majorEastAsia" w:hAnsiTheme="majorHAnsi" w:cstheme="majorBidi"/>
      <w:color w:val="365F91" w:themeColor="accent1" w:themeShade="BF"/>
      <w:sz w:val="32"/>
      <w:szCs w:val="32"/>
    </w:rPr>
  </w:style>
  <w:style w:type="paragraph" w:styleId="Footer">
    <w:name w:val="footer"/>
    <w:basedOn w:val="Normal"/>
    <w:link w:val="FooterChar"/>
    <w:uiPriority w:val="99"/>
    <w:unhideWhenUsed/>
    <w:rsid w:val="00CD6E78"/>
    <w:pPr>
      <w:tabs>
        <w:tab w:val="center" w:pos="4320"/>
        <w:tab w:val="right" w:pos="8640"/>
      </w:tabs>
      <w:spacing w:after="0"/>
    </w:pPr>
  </w:style>
  <w:style w:type="character" w:customStyle="1" w:styleId="FooterChar">
    <w:name w:val="Footer Char"/>
    <w:basedOn w:val="DefaultParagraphFont"/>
    <w:link w:val="Footer"/>
    <w:uiPriority w:val="99"/>
    <w:rsid w:val="00CD6E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paragraph" w:styleId="Heading1">
    <w:name w:val="heading 1"/>
    <w:basedOn w:val="Normal"/>
    <w:next w:val="Normal"/>
    <w:link w:val="Heading1Char"/>
    <w:uiPriority w:val="9"/>
    <w:qFormat/>
    <w:rsid w:val="0036691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character" w:styleId="PlaceholderText">
    <w:name w:val="Placeholder Text"/>
    <w:basedOn w:val="DefaultParagraphFont"/>
    <w:uiPriority w:val="99"/>
    <w:semiHidden/>
    <w:rsid w:val="00094FDA"/>
    <w:rPr>
      <w:color w:val="808080"/>
    </w:rPr>
  </w:style>
  <w:style w:type="paragraph" w:styleId="EndnoteText">
    <w:name w:val="endnote text"/>
    <w:basedOn w:val="Normal"/>
    <w:link w:val="EndnoteTextChar"/>
    <w:uiPriority w:val="99"/>
    <w:unhideWhenUsed/>
    <w:rsid w:val="0041698E"/>
    <w:pPr>
      <w:spacing w:after="0"/>
    </w:pPr>
  </w:style>
  <w:style w:type="character" w:customStyle="1" w:styleId="EndnoteTextChar">
    <w:name w:val="Endnote Text Char"/>
    <w:basedOn w:val="DefaultParagraphFont"/>
    <w:link w:val="EndnoteText"/>
    <w:uiPriority w:val="99"/>
    <w:rsid w:val="0041698E"/>
  </w:style>
  <w:style w:type="character" w:styleId="EndnoteReference">
    <w:name w:val="endnote reference"/>
    <w:basedOn w:val="DefaultParagraphFont"/>
    <w:uiPriority w:val="99"/>
    <w:unhideWhenUsed/>
    <w:rsid w:val="0041698E"/>
    <w:rPr>
      <w:vertAlign w:val="superscript"/>
    </w:rPr>
  </w:style>
  <w:style w:type="paragraph" w:styleId="ListParagraph">
    <w:name w:val="List Paragraph"/>
    <w:basedOn w:val="Normal"/>
    <w:uiPriority w:val="34"/>
    <w:qFormat/>
    <w:rsid w:val="0041698E"/>
    <w:pPr>
      <w:ind w:left="720"/>
      <w:contextualSpacing/>
    </w:pPr>
  </w:style>
  <w:style w:type="paragraph" w:styleId="NormalWeb">
    <w:name w:val="Normal (Web)"/>
    <w:basedOn w:val="Normal"/>
    <w:uiPriority w:val="99"/>
    <w:semiHidden/>
    <w:unhideWhenUsed/>
    <w:rsid w:val="00CF1ADE"/>
    <w:rPr>
      <w:rFonts w:ascii="Times New Roman" w:hAnsi="Times New Roman" w:cs="Times New Roman"/>
    </w:rPr>
  </w:style>
  <w:style w:type="paragraph" w:styleId="FootnoteText">
    <w:name w:val="footnote text"/>
    <w:basedOn w:val="Normal"/>
    <w:link w:val="FootnoteTextChar"/>
    <w:uiPriority w:val="99"/>
    <w:unhideWhenUsed/>
    <w:rsid w:val="00D5798D"/>
    <w:pPr>
      <w:spacing w:after="0"/>
    </w:pPr>
  </w:style>
  <w:style w:type="character" w:customStyle="1" w:styleId="FootnoteTextChar">
    <w:name w:val="Footnote Text Char"/>
    <w:basedOn w:val="DefaultParagraphFont"/>
    <w:link w:val="FootnoteText"/>
    <w:uiPriority w:val="99"/>
    <w:rsid w:val="00D5798D"/>
  </w:style>
  <w:style w:type="character" w:styleId="FootnoteReference">
    <w:name w:val="footnote reference"/>
    <w:basedOn w:val="DefaultParagraphFont"/>
    <w:semiHidden/>
    <w:rsid w:val="00D5798D"/>
    <w:rPr>
      <w:rFonts w:ascii="Times" w:hAnsi="Times"/>
      <w:sz w:val="16"/>
      <w:vertAlign w:val="superscript"/>
    </w:rPr>
  </w:style>
  <w:style w:type="table" w:styleId="TableGrid">
    <w:name w:val="Table Grid"/>
    <w:basedOn w:val="TableNormal"/>
    <w:uiPriority w:val="59"/>
    <w:rsid w:val="008944F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4392E"/>
    <w:rPr>
      <w:color w:val="0000FF" w:themeColor="hyperlink"/>
      <w:u w:val="single"/>
    </w:rPr>
  </w:style>
  <w:style w:type="character" w:styleId="FollowedHyperlink">
    <w:name w:val="FollowedHyperlink"/>
    <w:basedOn w:val="DefaultParagraphFont"/>
    <w:uiPriority w:val="99"/>
    <w:semiHidden/>
    <w:unhideWhenUsed/>
    <w:rsid w:val="0094392E"/>
    <w:rPr>
      <w:color w:val="800080" w:themeColor="followedHyperlink"/>
      <w:u w:val="single"/>
    </w:rPr>
  </w:style>
  <w:style w:type="paragraph" w:styleId="Header">
    <w:name w:val="header"/>
    <w:basedOn w:val="Normal"/>
    <w:link w:val="HeaderChar"/>
    <w:uiPriority w:val="99"/>
    <w:unhideWhenUsed/>
    <w:rsid w:val="001F186E"/>
    <w:pPr>
      <w:tabs>
        <w:tab w:val="center" w:pos="4680"/>
        <w:tab w:val="right" w:pos="9360"/>
      </w:tabs>
      <w:spacing w:after="0"/>
    </w:pPr>
  </w:style>
  <w:style w:type="character" w:customStyle="1" w:styleId="HeaderChar">
    <w:name w:val="Header Char"/>
    <w:basedOn w:val="DefaultParagraphFont"/>
    <w:link w:val="Header"/>
    <w:uiPriority w:val="99"/>
    <w:rsid w:val="001F186E"/>
  </w:style>
  <w:style w:type="character" w:customStyle="1" w:styleId="Heading1Char">
    <w:name w:val="Heading 1 Char"/>
    <w:basedOn w:val="DefaultParagraphFont"/>
    <w:link w:val="Heading1"/>
    <w:uiPriority w:val="9"/>
    <w:rsid w:val="00366919"/>
    <w:rPr>
      <w:rFonts w:asciiTheme="majorHAnsi" w:eastAsiaTheme="majorEastAsia" w:hAnsiTheme="majorHAnsi" w:cstheme="majorBidi"/>
      <w:color w:val="365F91" w:themeColor="accent1" w:themeShade="BF"/>
      <w:sz w:val="32"/>
      <w:szCs w:val="32"/>
    </w:rPr>
  </w:style>
  <w:style w:type="paragraph" w:styleId="Footer">
    <w:name w:val="footer"/>
    <w:basedOn w:val="Normal"/>
    <w:link w:val="FooterChar"/>
    <w:uiPriority w:val="99"/>
    <w:unhideWhenUsed/>
    <w:rsid w:val="00CD6E78"/>
    <w:pPr>
      <w:tabs>
        <w:tab w:val="center" w:pos="4320"/>
        <w:tab w:val="right" w:pos="8640"/>
      </w:tabs>
      <w:spacing w:after="0"/>
    </w:pPr>
  </w:style>
  <w:style w:type="character" w:customStyle="1" w:styleId="FooterChar">
    <w:name w:val="Footer Char"/>
    <w:basedOn w:val="DefaultParagraphFont"/>
    <w:link w:val="Footer"/>
    <w:uiPriority w:val="99"/>
    <w:rsid w:val="00CD6E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81996">
      <w:bodyDiv w:val="1"/>
      <w:marLeft w:val="0"/>
      <w:marRight w:val="0"/>
      <w:marTop w:val="0"/>
      <w:marBottom w:val="0"/>
      <w:divBdr>
        <w:top w:val="none" w:sz="0" w:space="0" w:color="auto"/>
        <w:left w:val="none" w:sz="0" w:space="0" w:color="auto"/>
        <w:bottom w:val="none" w:sz="0" w:space="0" w:color="auto"/>
        <w:right w:val="none" w:sz="0" w:space="0" w:color="auto"/>
      </w:divBdr>
      <w:divsChild>
        <w:div w:id="1434978965">
          <w:marLeft w:val="0"/>
          <w:marRight w:val="0"/>
          <w:marTop w:val="0"/>
          <w:marBottom w:val="0"/>
          <w:divBdr>
            <w:top w:val="none" w:sz="0" w:space="0" w:color="auto"/>
            <w:left w:val="none" w:sz="0" w:space="0" w:color="auto"/>
            <w:bottom w:val="none" w:sz="0" w:space="0" w:color="auto"/>
            <w:right w:val="none" w:sz="0" w:space="0" w:color="auto"/>
          </w:divBdr>
        </w:div>
      </w:divsChild>
    </w:div>
    <w:div w:id="269121776">
      <w:bodyDiv w:val="1"/>
      <w:marLeft w:val="0"/>
      <w:marRight w:val="0"/>
      <w:marTop w:val="0"/>
      <w:marBottom w:val="0"/>
      <w:divBdr>
        <w:top w:val="none" w:sz="0" w:space="0" w:color="auto"/>
        <w:left w:val="none" w:sz="0" w:space="0" w:color="auto"/>
        <w:bottom w:val="none" w:sz="0" w:space="0" w:color="auto"/>
        <w:right w:val="none" w:sz="0" w:space="0" w:color="auto"/>
      </w:divBdr>
    </w:div>
    <w:div w:id="275017209">
      <w:bodyDiv w:val="1"/>
      <w:marLeft w:val="0"/>
      <w:marRight w:val="0"/>
      <w:marTop w:val="0"/>
      <w:marBottom w:val="0"/>
      <w:divBdr>
        <w:top w:val="none" w:sz="0" w:space="0" w:color="auto"/>
        <w:left w:val="none" w:sz="0" w:space="0" w:color="auto"/>
        <w:bottom w:val="none" w:sz="0" w:space="0" w:color="auto"/>
        <w:right w:val="none" w:sz="0" w:space="0" w:color="auto"/>
      </w:divBdr>
      <w:divsChild>
        <w:div w:id="734931711">
          <w:marLeft w:val="0"/>
          <w:marRight w:val="0"/>
          <w:marTop w:val="0"/>
          <w:marBottom w:val="0"/>
          <w:divBdr>
            <w:top w:val="none" w:sz="0" w:space="0" w:color="auto"/>
            <w:left w:val="none" w:sz="0" w:space="0" w:color="auto"/>
            <w:bottom w:val="none" w:sz="0" w:space="0" w:color="auto"/>
            <w:right w:val="none" w:sz="0" w:space="0" w:color="auto"/>
          </w:divBdr>
          <w:divsChild>
            <w:div w:id="964778111">
              <w:marLeft w:val="0"/>
              <w:marRight w:val="0"/>
              <w:marTop w:val="0"/>
              <w:marBottom w:val="0"/>
              <w:divBdr>
                <w:top w:val="none" w:sz="0" w:space="0" w:color="auto"/>
                <w:left w:val="none" w:sz="0" w:space="0" w:color="auto"/>
                <w:bottom w:val="none" w:sz="0" w:space="0" w:color="auto"/>
                <w:right w:val="none" w:sz="0" w:space="0" w:color="auto"/>
              </w:divBdr>
              <w:divsChild>
                <w:div w:id="11776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929865">
      <w:bodyDiv w:val="1"/>
      <w:marLeft w:val="0"/>
      <w:marRight w:val="0"/>
      <w:marTop w:val="0"/>
      <w:marBottom w:val="0"/>
      <w:divBdr>
        <w:top w:val="none" w:sz="0" w:space="0" w:color="auto"/>
        <w:left w:val="none" w:sz="0" w:space="0" w:color="auto"/>
        <w:bottom w:val="none" w:sz="0" w:space="0" w:color="auto"/>
        <w:right w:val="none" w:sz="0" w:space="0" w:color="auto"/>
      </w:divBdr>
    </w:div>
    <w:div w:id="462818312">
      <w:bodyDiv w:val="1"/>
      <w:marLeft w:val="0"/>
      <w:marRight w:val="0"/>
      <w:marTop w:val="0"/>
      <w:marBottom w:val="0"/>
      <w:divBdr>
        <w:top w:val="none" w:sz="0" w:space="0" w:color="auto"/>
        <w:left w:val="none" w:sz="0" w:space="0" w:color="auto"/>
        <w:bottom w:val="none" w:sz="0" w:space="0" w:color="auto"/>
        <w:right w:val="none" w:sz="0" w:space="0" w:color="auto"/>
      </w:divBdr>
      <w:divsChild>
        <w:div w:id="1543253573">
          <w:marLeft w:val="0"/>
          <w:marRight w:val="0"/>
          <w:marTop w:val="0"/>
          <w:marBottom w:val="0"/>
          <w:divBdr>
            <w:top w:val="none" w:sz="0" w:space="0" w:color="auto"/>
            <w:left w:val="none" w:sz="0" w:space="0" w:color="auto"/>
            <w:bottom w:val="none" w:sz="0" w:space="0" w:color="auto"/>
            <w:right w:val="none" w:sz="0" w:space="0" w:color="auto"/>
          </w:divBdr>
          <w:divsChild>
            <w:div w:id="801046567">
              <w:marLeft w:val="0"/>
              <w:marRight w:val="0"/>
              <w:marTop w:val="0"/>
              <w:marBottom w:val="0"/>
              <w:divBdr>
                <w:top w:val="none" w:sz="0" w:space="0" w:color="auto"/>
                <w:left w:val="none" w:sz="0" w:space="0" w:color="auto"/>
                <w:bottom w:val="none" w:sz="0" w:space="0" w:color="auto"/>
                <w:right w:val="none" w:sz="0" w:space="0" w:color="auto"/>
              </w:divBdr>
              <w:divsChild>
                <w:div w:id="182230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658109">
      <w:bodyDiv w:val="1"/>
      <w:marLeft w:val="0"/>
      <w:marRight w:val="0"/>
      <w:marTop w:val="0"/>
      <w:marBottom w:val="0"/>
      <w:divBdr>
        <w:top w:val="none" w:sz="0" w:space="0" w:color="auto"/>
        <w:left w:val="none" w:sz="0" w:space="0" w:color="auto"/>
        <w:bottom w:val="none" w:sz="0" w:space="0" w:color="auto"/>
        <w:right w:val="none" w:sz="0" w:space="0" w:color="auto"/>
      </w:divBdr>
    </w:div>
    <w:div w:id="624432113">
      <w:bodyDiv w:val="1"/>
      <w:marLeft w:val="0"/>
      <w:marRight w:val="0"/>
      <w:marTop w:val="0"/>
      <w:marBottom w:val="0"/>
      <w:divBdr>
        <w:top w:val="none" w:sz="0" w:space="0" w:color="auto"/>
        <w:left w:val="none" w:sz="0" w:space="0" w:color="auto"/>
        <w:bottom w:val="none" w:sz="0" w:space="0" w:color="auto"/>
        <w:right w:val="none" w:sz="0" w:space="0" w:color="auto"/>
      </w:divBdr>
      <w:divsChild>
        <w:div w:id="1936017914">
          <w:marLeft w:val="0"/>
          <w:marRight w:val="0"/>
          <w:marTop w:val="0"/>
          <w:marBottom w:val="0"/>
          <w:divBdr>
            <w:top w:val="none" w:sz="0" w:space="0" w:color="auto"/>
            <w:left w:val="none" w:sz="0" w:space="0" w:color="auto"/>
            <w:bottom w:val="none" w:sz="0" w:space="0" w:color="auto"/>
            <w:right w:val="none" w:sz="0" w:space="0" w:color="auto"/>
          </w:divBdr>
          <w:divsChild>
            <w:div w:id="677540678">
              <w:marLeft w:val="0"/>
              <w:marRight w:val="0"/>
              <w:marTop w:val="0"/>
              <w:marBottom w:val="0"/>
              <w:divBdr>
                <w:top w:val="none" w:sz="0" w:space="0" w:color="auto"/>
                <w:left w:val="none" w:sz="0" w:space="0" w:color="auto"/>
                <w:bottom w:val="none" w:sz="0" w:space="0" w:color="auto"/>
                <w:right w:val="none" w:sz="0" w:space="0" w:color="auto"/>
              </w:divBdr>
              <w:divsChild>
                <w:div w:id="8510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009937">
      <w:bodyDiv w:val="1"/>
      <w:marLeft w:val="0"/>
      <w:marRight w:val="0"/>
      <w:marTop w:val="0"/>
      <w:marBottom w:val="0"/>
      <w:divBdr>
        <w:top w:val="none" w:sz="0" w:space="0" w:color="auto"/>
        <w:left w:val="none" w:sz="0" w:space="0" w:color="auto"/>
        <w:bottom w:val="none" w:sz="0" w:space="0" w:color="auto"/>
        <w:right w:val="none" w:sz="0" w:space="0" w:color="auto"/>
      </w:divBdr>
      <w:divsChild>
        <w:div w:id="455759482">
          <w:marLeft w:val="0"/>
          <w:marRight w:val="0"/>
          <w:marTop w:val="0"/>
          <w:marBottom w:val="0"/>
          <w:divBdr>
            <w:top w:val="none" w:sz="0" w:space="0" w:color="auto"/>
            <w:left w:val="none" w:sz="0" w:space="0" w:color="auto"/>
            <w:bottom w:val="none" w:sz="0" w:space="0" w:color="auto"/>
            <w:right w:val="none" w:sz="0" w:space="0" w:color="auto"/>
          </w:divBdr>
          <w:divsChild>
            <w:div w:id="1515606416">
              <w:marLeft w:val="0"/>
              <w:marRight w:val="0"/>
              <w:marTop w:val="0"/>
              <w:marBottom w:val="0"/>
              <w:divBdr>
                <w:top w:val="none" w:sz="0" w:space="0" w:color="auto"/>
                <w:left w:val="none" w:sz="0" w:space="0" w:color="auto"/>
                <w:bottom w:val="none" w:sz="0" w:space="0" w:color="auto"/>
                <w:right w:val="none" w:sz="0" w:space="0" w:color="auto"/>
              </w:divBdr>
              <w:divsChild>
                <w:div w:id="115575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2950">
      <w:bodyDiv w:val="1"/>
      <w:marLeft w:val="0"/>
      <w:marRight w:val="0"/>
      <w:marTop w:val="0"/>
      <w:marBottom w:val="0"/>
      <w:divBdr>
        <w:top w:val="none" w:sz="0" w:space="0" w:color="auto"/>
        <w:left w:val="none" w:sz="0" w:space="0" w:color="auto"/>
        <w:bottom w:val="none" w:sz="0" w:space="0" w:color="auto"/>
        <w:right w:val="none" w:sz="0" w:space="0" w:color="auto"/>
      </w:divBdr>
      <w:divsChild>
        <w:div w:id="2040356181">
          <w:marLeft w:val="0"/>
          <w:marRight w:val="0"/>
          <w:marTop w:val="0"/>
          <w:marBottom w:val="0"/>
          <w:divBdr>
            <w:top w:val="none" w:sz="0" w:space="0" w:color="auto"/>
            <w:left w:val="none" w:sz="0" w:space="0" w:color="auto"/>
            <w:bottom w:val="none" w:sz="0" w:space="0" w:color="auto"/>
            <w:right w:val="none" w:sz="0" w:space="0" w:color="auto"/>
          </w:divBdr>
          <w:divsChild>
            <w:div w:id="1214194300">
              <w:marLeft w:val="0"/>
              <w:marRight w:val="0"/>
              <w:marTop w:val="0"/>
              <w:marBottom w:val="0"/>
              <w:divBdr>
                <w:top w:val="none" w:sz="0" w:space="0" w:color="auto"/>
                <w:left w:val="none" w:sz="0" w:space="0" w:color="auto"/>
                <w:bottom w:val="none" w:sz="0" w:space="0" w:color="auto"/>
                <w:right w:val="none" w:sz="0" w:space="0" w:color="auto"/>
              </w:divBdr>
              <w:divsChild>
                <w:div w:id="145436730">
                  <w:marLeft w:val="0"/>
                  <w:marRight w:val="0"/>
                  <w:marTop w:val="0"/>
                  <w:marBottom w:val="0"/>
                  <w:divBdr>
                    <w:top w:val="none" w:sz="0" w:space="0" w:color="auto"/>
                    <w:left w:val="none" w:sz="0" w:space="0" w:color="auto"/>
                    <w:bottom w:val="none" w:sz="0" w:space="0" w:color="auto"/>
                    <w:right w:val="none" w:sz="0" w:space="0" w:color="auto"/>
                  </w:divBdr>
                  <w:divsChild>
                    <w:div w:id="44585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342806">
      <w:bodyDiv w:val="1"/>
      <w:marLeft w:val="0"/>
      <w:marRight w:val="0"/>
      <w:marTop w:val="0"/>
      <w:marBottom w:val="0"/>
      <w:divBdr>
        <w:top w:val="none" w:sz="0" w:space="0" w:color="auto"/>
        <w:left w:val="none" w:sz="0" w:space="0" w:color="auto"/>
        <w:bottom w:val="none" w:sz="0" w:space="0" w:color="auto"/>
        <w:right w:val="none" w:sz="0" w:space="0" w:color="auto"/>
      </w:divBdr>
    </w:div>
    <w:div w:id="1044787753">
      <w:bodyDiv w:val="1"/>
      <w:marLeft w:val="0"/>
      <w:marRight w:val="0"/>
      <w:marTop w:val="0"/>
      <w:marBottom w:val="0"/>
      <w:divBdr>
        <w:top w:val="none" w:sz="0" w:space="0" w:color="auto"/>
        <w:left w:val="none" w:sz="0" w:space="0" w:color="auto"/>
        <w:bottom w:val="none" w:sz="0" w:space="0" w:color="auto"/>
        <w:right w:val="none" w:sz="0" w:space="0" w:color="auto"/>
      </w:divBdr>
      <w:divsChild>
        <w:div w:id="1335841502">
          <w:marLeft w:val="0"/>
          <w:marRight w:val="0"/>
          <w:marTop w:val="0"/>
          <w:marBottom w:val="0"/>
          <w:divBdr>
            <w:top w:val="none" w:sz="0" w:space="0" w:color="auto"/>
            <w:left w:val="none" w:sz="0" w:space="0" w:color="auto"/>
            <w:bottom w:val="none" w:sz="0" w:space="0" w:color="auto"/>
            <w:right w:val="none" w:sz="0" w:space="0" w:color="auto"/>
          </w:divBdr>
          <w:divsChild>
            <w:div w:id="1584727689">
              <w:marLeft w:val="0"/>
              <w:marRight w:val="0"/>
              <w:marTop w:val="0"/>
              <w:marBottom w:val="0"/>
              <w:divBdr>
                <w:top w:val="none" w:sz="0" w:space="0" w:color="auto"/>
                <w:left w:val="none" w:sz="0" w:space="0" w:color="auto"/>
                <w:bottom w:val="none" w:sz="0" w:space="0" w:color="auto"/>
                <w:right w:val="none" w:sz="0" w:space="0" w:color="auto"/>
              </w:divBdr>
              <w:divsChild>
                <w:div w:id="34020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872795">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364750038">
      <w:bodyDiv w:val="1"/>
      <w:marLeft w:val="0"/>
      <w:marRight w:val="0"/>
      <w:marTop w:val="0"/>
      <w:marBottom w:val="0"/>
      <w:divBdr>
        <w:top w:val="none" w:sz="0" w:space="0" w:color="auto"/>
        <w:left w:val="none" w:sz="0" w:space="0" w:color="auto"/>
        <w:bottom w:val="none" w:sz="0" w:space="0" w:color="auto"/>
        <w:right w:val="none" w:sz="0" w:space="0" w:color="auto"/>
      </w:divBdr>
    </w:div>
    <w:div w:id="1603490534">
      <w:bodyDiv w:val="1"/>
      <w:marLeft w:val="0"/>
      <w:marRight w:val="0"/>
      <w:marTop w:val="0"/>
      <w:marBottom w:val="0"/>
      <w:divBdr>
        <w:top w:val="none" w:sz="0" w:space="0" w:color="auto"/>
        <w:left w:val="none" w:sz="0" w:space="0" w:color="auto"/>
        <w:bottom w:val="none" w:sz="0" w:space="0" w:color="auto"/>
        <w:right w:val="none" w:sz="0" w:space="0" w:color="auto"/>
      </w:divBdr>
    </w:div>
    <w:div w:id="1713382791">
      <w:bodyDiv w:val="1"/>
      <w:marLeft w:val="0"/>
      <w:marRight w:val="0"/>
      <w:marTop w:val="0"/>
      <w:marBottom w:val="0"/>
      <w:divBdr>
        <w:top w:val="none" w:sz="0" w:space="0" w:color="auto"/>
        <w:left w:val="none" w:sz="0" w:space="0" w:color="auto"/>
        <w:bottom w:val="none" w:sz="0" w:space="0" w:color="auto"/>
        <w:right w:val="none" w:sz="0" w:space="0" w:color="auto"/>
      </w:divBdr>
    </w:div>
    <w:div w:id="1790736729">
      <w:bodyDiv w:val="1"/>
      <w:marLeft w:val="0"/>
      <w:marRight w:val="0"/>
      <w:marTop w:val="0"/>
      <w:marBottom w:val="0"/>
      <w:divBdr>
        <w:top w:val="none" w:sz="0" w:space="0" w:color="auto"/>
        <w:left w:val="none" w:sz="0" w:space="0" w:color="auto"/>
        <w:bottom w:val="none" w:sz="0" w:space="0" w:color="auto"/>
        <w:right w:val="none" w:sz="0" w:space="0" w:color="auto"/>
      </w:divBdr>
    </w:div>
    <w:div w:id="1792826147">
      <w:bodyDiv w:val="1"/>
      <w:marLeft w:val="0"/>
      <w:marRight w:val="0"/>
      <w:marTop w:val="0"/>
      <w:marBottom w:val="0"/>
      <w:divBdr>
        <w:top w:val="none" w:sz="0" w:space="0" w:color="auto"/>
        <w:left w:val="none" w:sz="0" w:space="0" w:color="auto"/>
        <w:bottom w:val="none" w:sz="0" w:space="0" w:color="auto"/>
        <w:right w:val="none" w:sz="0" w:space="0" w:color="auto"/>
      </w:divBdr>
      <w:divsChild>
        <w:div w:id="76362361">
          <w:marLeft w:val="0"/>
          <w:marRight w:val="0"/>
          <w:marTop w:val="0"/>
          <w:marBottom w:val="0"/>
          <w:divBdr>
            <w:top w:val="none" w:sz="0" w:space="0" w:color="auto"/>
            <w:left w:val="none" w:sz="0" w:space="0" w:color="auto"/>
            <w:bottom w:val="none" w:sz="0" w:space="0" w:color="auto"/>
            <w:right w:val="none" w:sz="0" w:space="0" w:color="auto"/>
          </w:divBdr>
          <w:divsChild>
            <w:div w:id="2092655303">
              <w:marLeft w:val="0"/>
              <w:marRight w:val="0"/>
              <w:marTop w:val="0"/>
              <w:marBottom w:val="0"/>
              <w:divBdr>
                <w:top w:val="none" w:sz="0" w:space="0" w:color="auto"/>
                <w:left w:val="none" w:sz="0" w:space="0" w:color="auto"/>
                <w:bottom w:val="none" w:sz="0" w:space="0" w:color="auto"/>
                <w:right w:val="none" w:sz="0" w:space="0" w:color="auto"/>
              </w:divBdr>
              <w:divsChild>
                <w:div w:id="898906049">
                  <w:marLeft w:val="0"/>
                  <w:marRight w:val="0"/>
                  <w:marTop w:val="0"/>
                  <w:marBottom w:val="0"/>
                  <w:divBdr>
                    <w:top w:val="none" w:sz="0" w:space="0" w:color="auto"/>
                    <w:left w:val="none" w:sz="0" w:space="0" w:color="auto"/>
                    <w:bottom w:val="none" w:sz="0" w:space="0" w:color="auto"/>
                    <w:right w:val="none" w:sz="0" w:space="0" w:color="auto"/>
                  </w:divBdr>
                  <w:divsChild>
                    <w:div w:id="109571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649710">
      <w:bodyDiv w:val="1"/>
      <w:marLeft w:val="0"/>
      <w:marRight w:val="0"/>
      <w:marTop w:val="0"/>
      <w:marBottom w:val="0"/>
      <w:divBdr>
        <w:top w:val="none" w:sz="0" w:space="0" w:color="auto"/>
        <w:left w:val="none" w:sz="0" w:space="0" w:color="auto"/>
        <w:bottom w:val="none" w:sz="0" w:space="0" w:color="auto"/>
        <w:right w:val="none" w:sz="0" w:space="0" w:color="auto"/>
      </w:divBdr>
      <w:divsChild>
        <w:div w:id="2069063870">
          <w:marLeft w:val="0"/>
          <w:marRight w:val="0"/>
          <w:marTop w:val="0"/>
          <w:marBottom w:val="0"/>
          <w:divBdr>
            <w:top w:val="none" w:sz="0" w:space="0" w:color="auto"/>
            <w:left w:val="none" w:sz="0" w:space="0" w:color="auto"/>
            <w:bottom w:val="none" w:sz="0" w:space="0" w:color="auto"/>
            <w:right w:val="none" w:sz="0" w:space="0" w:color="auto"/>
          </w:divBdr>
          <w:divsChild>
            <w:div w:id="2122455692">
              <w:marLeft w:val="0"/>
              <w:marRight w:val="0"/>
              <w:marTop w:val="0"/>
              <w:marBottom w:val="0"/>
              <w:divBdr>
                <w:top w:val="none" w:sz="0" w:space="0" w:color="auto"/>
                <w:left w:val="none" w:sz="0" w:space="0" w:color="auto"/>
                <w:bottom w:val="none" w:sz="0" w:space="0" w:color="auto"/>
                <w:right w:val="none" w:sz="0" w:space="0" w:color="auto"/>
              </w:divBdr>
              <w:divsChild>
                <w:div w:id="1588537096">
                  <w:marLeft w:val="0"/>
                  <w:marRight w:val="0"/>
                  <w:marTop w:val="0"/>
                  <w:marBottom w:val="0"/>
                  <w:divBdr>
                    <w:top w:val="none" w:sz="0" w:space="0" w:color="auto"/>
                    <w:left w:val="none" w:sz="0" w:space="0" w:color="auto"/>
                    <w:bottom w:val="none" w:sz="0" w:space="0" w:color="auto"/>
                    <w:right w:val="none" w:sz="0" w:space="0" w:color="auto"/>
                  </w:divBdr>
                  <w:divsChild>
                    <w:div w:id="102879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222659">
      <w:bodyDiv w:val="1"/>
      <w:marLeft w:val="0"/>
      <w:marRight w:val="0"/>
      <w:marTop w:val="0"/>
      <w:marBottom w:val="0"/>
      <w:divBdr>
        <w:top w:val="none" w:sz="0" w:space="0" w:color="auto"/>
        <w:left w:val="none" w:sz="0" w:space="0" w:color="auto"/>
        <w:bottom w:val="none" w:sz="0" w:space="0" w:color="auto"/>
        <w:right w:val="none" w:sz="0" w:space="0" w:color="auto"/>
      </w:divBdr>
    </w:div>
    <w:div w:id="1988901009">
      <w:bodyDiv w:val="1"/>
      <w:marLeft w:val="0"/>
      <w:marRight w:val="0"/>
      <w:marTop w:val="0"/>
      <w:marBottom w:val="0"/>
      <w:divBdr>
        <w:top w:val="none" w:sz="0" w:space="0" w:color="auto"/>
        <w:left w:val="none" w:sz="0" w:space="0" w:color="auto"/>
        <w:bottom w:val="none" w:sz="0" w:space="0" w:color="auto"/>
        <w:right w:val="none" w:sz="0" w:space="0" w:color="auto"/>
      </w:divBdr>
      <w:divsChild>
        <w:div w:id="1506940072">
          <w:marLeft w:val="0"/>
          <w:marRight w:val="0"/>
          <w:marTop w:val="0"/>
          <w:marBottom w:val="0"/>
          <w:divBdr>
            <w:top w:val="none" w:sz="0" w:space="0" w:color="auto"/>
            <w:left w:val="none" w:sz="0" w:space="0" w:color="auto"/>
            <w:bottom w:val="none" w:sz="0" w:space="0" w:color="auto"/>
            <w:right w:val="none" w:sz="0" w:space="0" w:color="auto"/>
          </w:divBdr>
          <w:divsChild>
            <w:div w:id="2082604702">
              <w:marLeft w:val="0"/>
              <w:marRight w:val="0"/>
              <w:marTop w:val="0"/>
              <w:marBottom w:val="0"/>
              <w:divBdr>
                <w:top w:val="none" w:sz="0" w:space="0" w:color="auto"/>
                <w:left w:val="none" w:sz="0" w:space="0" w:color="auto"/>
                <w:bottom w:val="none" w:sz="0" w:space="0" w:color="auto"/>
                <w:right w:val="none" w:sz="0" w:space="0" w:color="auto"/>
              </w:divBdr>
              <w:divsChild>
                <w:div w:id="1982491081">
                  <w:marLeft w:val="0"/>
                  <w:marRight w:val="0"/>
                  <w:marTop w:val="0"/>
                  <w:marBottom w:val="0"/>
                  <w:divBdr>
                    <w:top w:val="none" w:sz="0" w:space="0" w:color="auto"/>
                    <w:left w:val="none" w:sz="0" w:space="0" w:color="auto"/>
                    <w:bottom w:val="none" w:sz="0" w:space="0" w:color="auto"/>
                    <w:right w:val="none" w:sz="0" w:space="0" w:color="auto"/>
                  </w:divBdr>
                  <w:divsChild>
                    <w:div w:id="141728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4255588">
      <w:bodyDiv w:val="1"/>
      <w:marLeft w:val="0"/>
      <w:marRight w:val="0"/>
      <w:marTop w:val="0"/>
      <w:marBottom w:val="0"/>
      <w:divBdr>
        <w:top w:val="none" w:sz="0" w:space="0" w:color="auto"/>
        <w:left w:val="none" w:sz="0" w:space="0" w:color="auto"/>
        <w:bottom w:val="none" w:sz="0" w:space="0" w:color="auto"/>
        <w:right w:val="none" w:sz="0" w:space="0" w:color="auto"/>
      </w:divBdr>
      <w:divsChild>
        <w:div w:id="32657957">
          <w:marLeft w:val="0"/>
          <w:marRight w:val="0"/>
          <w:marTop w:val="0"/>
          <w:marBottom w:val="0"/>
          <w:divBdr>
            <w:top w:val="none" w:sz="0" w:space="0" w:color="auto"/>
            <w:left w:val="none" w:sz="0" w:space="0" w:color="auto"/>
            <w:bottom w:val="none" w:sz="0" w:space="0" w:color="auto"/>
            <w:right w:val="none" w:sz="0" w:space="0" w:color="auto"/>
          </w:divBdr>
          <w:divsChild>
            <w:div w:id="1094859797">
              <w:marLeft w:val="0"/>
              <w:marRight w:val="0"/>
              <w:marTop w:val="0"/>
              <w:marBottom w:val="0"/>
              <w:divBdr>
                <w:top w:val="none" w:sz="0" w:space="0" w:color="auto"/>
                <w:left w:val="none" w:sz="0" w:space="0" w:color="auto"/>
                <w:bottom w:val="none" w:sz="0" w:space="0" w:color="auto"/>
                <w:right w:val="none" w:sz="0" w:space="0" w:color="auto"/>
              </w:divBdr>
              <w:divsChild>
                <w:div w:id="11954639">
                  <w:marLeft w:val="0"/>
                  <w:marRight w:val="0"/>
                  <w:marTop w:val="0"/>
                  <w:marBottom w:val="0"/>
                  <w:divBdr>
                    <w:top w:val="none" w:sz="0" w:space="0" w:color="auto"/>
                    <w:left w:val="none" w:sz="0" w:space="0" w:color="auto"/>
                    <w:bottom w:val="none" w:sz="0" w:space="0" w:color="auto"/>
                    <w:right w:val="none" w:sz="0" w:space="0" w:color="auto"/>
                  </w:divBdr>
                  <w:divsChild>
                    <w:div w:id="92631193">
                      <w:marLeft w:val="0"/>
                      <w:marRight w:val="0"/>
                      <w:marTop w:val="0"/>
                      <w:marBottom w:val="0"/>
                      <w:divBdr>
                        <w:top w:val="none" w:sz="0" w:space="0" w:color="auto"/>
                        <w:left w:val="none" w:sz="0" w:space="0" w:color="auto"/>
                        <w:bottom w:val="none" w:sz="0" w:space="0" w:color="auto"/>
                        <w:right w:val="none" w:sz="0" w:space="0" w:color="auto"/>
                      </w:divBdr>
                    </w:div>
                    <w:div w:id="1434402724">
                      <w:marLeft w:val="0"/>
                      <w:marRight w:val="0"/>
                      <w:marTop w:val="0"/>
                      <w:marBottom w:val="0"/>
                      <w:divBdr>
                        <w:top w:val="none" w:sz="0" w:space="0" w:color="auto"/>
                        <w:left w:val="none" w:sz="0" w:space="0" w:color="auto"/>
                        <w:bottom w:val="none" w:sz="0" w:space="0" w:color="auto"/>
                        <w:right w:val="none" w:sz="0" w:space="0" w:color="auto"/>
                      </w:divBdr>
                    </w:div>
                  </w:divsChild>
                </w:div>
                <w:div w:id="1785727081">
                  <w:marLeft w:val="0"/>
                  <w:marRight w:val="0"/>
                  <w:marTop w:val="0"/>
                  <w:marBottom w:val="0"/>
                  <w:divBdr>
                    <w:top w:val="none" w:sz="0" w:space="0" w:color="auto"/>
                    <w:left w:val="none" w:sz="0" w:space="0" w:color="auto"/>
                    <w:bottom w:val="none" w:sz="0" w:space="0" w:color="auto"/>
                    <w:right w:val="none" w:sz="0" w:space="0" w:color="auto"/>
                  </w:divBdr>
                  <w:divsChild>
                    <w:div w:id="1570337496">
                      <w:marLeft w:val="0"/>
                      <w:marRight w:val="0"/>
                      <w:marTop w:val="0"/>
                      <w:marBottom w:val="0"/>
                      <w:divBdr>
                        <w:top w:val="none" w:sz="0" w:space="0" w:color="auto"/>
                        <w:left w:val="none" w:sz="0" w:space="0" w:color="auto"/>
                        <w:bottom w:val="none" w:sz="0" w:space="0" w:color="auto"/>
                        <w:right w:val="none" w:sz="0" w:space="0" w:color="auto"/>
                      </w:divBdr>
                    </w:div>
                    <w:div w:id="161147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634944">
      <w:bodyDiv w:val="1"/>
      <w:marLeft w:val="0"/>
      <w:marRight w:val="0"/>
      <w:marTop w:val="0"/>
      <w:marBottom w:val="0"/>
      <w:divBdr>
        <w:top w:val="none" w:sz="0" w:space="0" w:color="auto"/>
        <w:left w:val="none" w:sz="0" w:space="0" w:color="auto"/>
        <w:bottom w:val="none" w:sz="0" w:space="0" w:color="auto"/>
        <w:right w:val="none" w:sz="0" w:space="0" w:color="auto"/>
      </w:divBdr>
      <w:divsChild>
        <w:div w:id="397366798">
          <w:marLeft w:val="0"/>
          <w:marRight w:val="0"/>
          <w:marTop w:val="0"/>
          <w:marBottom w:val="0"/>
          <w:divBdr>
            <w:top w:val="none" w:sz="0" w:space="0" w:color="auto"/>
            <w:left w:val="none" w:sz="0" w:space="0" w:color="auto"/>
            <w:bottom w:val="none" w:sz="0" w:space="0" w:color="auto"/>
            <w:right w:val="none" w:sz="0" w:space="0" w:color="auto"/>
          </w:divBdr>
          <w:divsChild>
            <w:div w:id="1731148054">
              <w:marLeft w:val="0"/>
              <w:marRight w:val="0"/>
              <w:marTop w:val="0"/>
              <w:marBottom w:val="0"/>
              <w:divBdr>
                <w:top w:val="none" w:sz="0" w:space="0" w:color="auto"/>
                <w:left w:val="none" w:sz="0" w:space="0" w:color="auto"/>
                <w:bottom w:val="none" w:sz="0" w:space="0" w:color="auto"/>
                <w:right w:val="none" w:sz="0" w:space="0" w:color="auto"/>
              </w:divBdr>
              <w:divsChild>
                <w:div w:id="1680430679">
                  <w:marLeft w:val="0"/>
                  <w:marRight w:val="0"/>
                  <w:marTop w:val="0"/>
                  <w:marBottom w:val="0"/>
                  <w:divBdr>
                    <w:top w:val="none" w:sz="0" w:space="0" w:color="auto"/>
                    <w:left w:val="none" w:sz="0" w:space="0" w:color="auto"/>
                    <w:bottom w:val="none" w:sz="0" w:space="0" w:color="auto"/>
                    <w:right w:val="none" w:sz="0" w:space="0" w:color="auto"/>
                  </w:divBdr>
                  <w:divsChild>
                    <w:div w:id="21160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80D01-FA8B-4ACB-B952-714D22625920}">
  <ds:schemaRefs>
    <ds:schemaRef ds:uri="http://schemas.openxmlformats.org/officeDocument/2006/bibliography"/>
  </ds:schemaRefs>
</ds:datastoreItem>
</file>

<file path=customXml/itemProps2.xml><?xml version="1.0" encoding="utf-8"?>
<ds:datastoreItem xmlns:ds="http://schemas.openxmlformats.org/officeDocument/2006/customXml" ds:itemID="{6EA4F524-B2CE-4678-909D-840218E03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2275</Words>
  <Characters>12969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15214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David Repetto</cp:lastModifiedBy>
  <cp:revision>2</cp:revision>
  <cp:lastPrinted>2017-02-13T18:48:00Z</cp:lastPrinted>
  <dcterms:created xsi:type="dcterms:W3CDTF">2017-05-29T15:04:00Z</dcterms:created>
  <dcterms:modified xsi:type="dcterms:W3CDTF">2017-05-29T15:04:00Z</dcterms:modified>
</cp:coreProperties>
</file>